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9D0394" w14:textId="77777777" w:rsidR="00C16AD7" w:rsidRPr="004A2AC5" w:rsidRDefault="00C16AD7" w:rsidP="00C16AD7">
      <w:pPr>
        <w:snapToGrid w:val="0"/>
        <w:rPr>
          <w:rFonts w:ascii="Calibri" w:hAnsi="Calibri" w:cs="Calibri"/>
        </w:rPr>
      </w:pPr>
    </w:p>
    <w:p w14:paraId="4C9F1E4E" w14:textId="77777777" w:rsidR="00C16AD7" w:rsidRPr="00A37D0A" w:rsidRDefault="00483003" w:rsidP="00A37D0A">
      <w:pPr>
        <w:adjustRightInd w:val="0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A37D0A">
        <w:rPr>
          <w:rFonts w:ascii="Times New Roman" w:hAnsi="Times New Roman" w:cs="Times New Roman"/>
          <w:sz w:val="24"/>
          <w:szCs w:val="24"/>
        </w:rPr>
        <w:t>Dear Editors and Reviewers:</w:t>
      </w:r>
    </w:p>
    <w:p w14:paraId="0F5A7280" w14:textId="77777777" w:rsidR="00483003" w:rsidRPr="00A37D0A" w:rsidRDefault="00483003" w:rsidP="00A37D0A">
      <w:pPr>
        <w:adjustRightInd w:val="0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A37D0A">
        <w:rPr>
          <w:rFonts w:ascii="Times New Roman" w:hAnsi="Times New Roman" w:cs="Times New Roman"/>
          <w:sz w:val="24"/>
          <w:szCs w:val="24"/>
        </w:rPr>
        <w:t> </w:t>
      </w:r>
    </w:p>
    <w:p w14:paraId="1BE75C03" w14:textId="77777777" w:rsidR="004A2AC5" w:rsidRPr="00A37D0A" w:rsidRDefault="00483003" w:rsidP="00A37D0A">
      <w:pPr>
        <w:suppressAutoHyphens/>
        <w:adjustRightInd w:val="0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A37D0A">
        <w:rPr>
          <w:rFonts w:ascii="Times New Roman" w:hAnsi="Times New Roman" w:cs="Times New Roman"/>
          <w:sz w:val="24"/>
          <w:szCs w:val="24"/>
        </w:rPr>
        <w:t>Thank you for your letter and for the reviewers’ c</w:t>
      </w:r>
      <w:r w:rsidR="00893C1A" w:rsidRPr="00A37D0A">
        <w:rPr>
          <w:rFonts w:ascii="Times New Roman" w:hAnsi="Times New Roman" w:cs="Times New Roman"/>
          <w:sz w:val="24"/>
          <w:szCs w:val="24"/>
        </w:rPr>
        <w:t>omments concerning our manuscri</w:t>
      </w:r>
      <w:r w:rsidR="004C5C96" w:rsidRPr="00A37D0A">
        <w:rPr>
          <w:rFonts w:ascii="Times New Roman" w:hAnsi="Times New Roman" w:cs="Times New Roman"/>
          <w:sz w:val="24"/>
          <w:szCs w:val="24"/>
        </w:rPr>
        <w:t>p</w:t>
      </w:r>
      <w:r w:rsidRPr="00A37D0A">
        <w:rPr>
          <w:rFonts w:ascii="Times New Roman" w:hAnsi="Times New Roman" w:cs="Times New Roman"/>
          <w:sz w:val="24"/>
          <w:szCs w:val="24"/>
        </w:rPr>
        <w:t>t entitled “</w:t>
      </w:r>
      <w:r w:rsidR="004A2AC5" w:rsidRPr="00A37D0A">
        <w:rPr>
          <w:rFonts w:ascii="Times New Roman" w:hAnsi="Times New Roman" w:cs="Times New Roman"/>
          <w:sz w:val="24"/>
          <w:szCs w:val="24"/>
        </w:rPr>
        <w:t xml:space="preserve">Non-invasive Chromosome Screening (NICS) of human </w:t>
      </w:r>
      <w:r w:rsidR="004C5C96" w:rsidRPr="00A37D0A">
        <w:rPr>
          <w:rFonts w:ascii="Times New Roman" w:hAnsi="Times New Roman" w:cs="Times New Roman"/>
          <w:sz w:val="24"/>
          <w:szCs w:val="24"/>
        </w:rPr>
        <w:t xml:space="preserve">preimplantation embryos: sample </w:t>
      </w:r>
      <w:r w:rsidR="004A2AC5" w:rsidRPr="00A37D0A">
        <w:rPr>
          <w:rFonts w:ascii="Times New Roman" w:hAnsi="Times New Roman" w:cs="Times New Roman"/>
          <w:sz w:val="24"/>
          <w:szCs w:val="24"/>
        </w:rPr>
        <w:t>collection and chromosomal ploidy analysis by MALBAC-NGS</w:t>
      </w:r>
      <w:r w:rsidRPr="00A37D0A">
        <w:rPr>
          <w:rFonts w:ascii="Times New Roman" w:hAnsi="Times New Roman" w:cs="Times New Roman"/>
          <w:sz w:val="24"/>
          <w:szCs w:val="24"/>
        </w:rPr>
        <w:t>” (ID: </w:t>
      </w:r>
      <w:r w:rsidR="00927B40" w:rsidRPr="00A37D0A">
        <w:rPr>
          <w:rFonts w:ascii="Times New Roman" w:hAnsi="Times New Roman" w:cs="Times New Roman"/>
          <w:sz w:val="24"/>
          <w:szCs w:val="24"/>
        </w:rPr>
        <w:t>JoVE56125</w:t>
      </w:r>
      <w:r w:rsidRPr="00A37D0A">
        <w:rPr>
          <w:rFonts w:ascii="Times New Roman" w:hAnsi="Times New Roman" w:cs="Times New Roman"/>
          <w:sz w:val="24"/>
          <w:szCs w:val="24"/>
        </w:rPr>
        <w:t>). </w:t>
      </w:r>
    </w:p>
    <w:p w14:paraId="39EACBFA" w14:textId="3BE72829" w:rsidR="009D7AB2" w:rsidRPr="00A37D0A" w:rsidRDefault="00483003" w:rsidP="00A37D0A">
      <w:pPr>
        <w:adjustRightInd w:val="0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A37D0A">
        <w:rPr>
          <w:rFonts w:ascii="Times New Roman" w:hAnsi="Times New Roman" w:cs="Times New Roman"/>
          <w:sz w:val="24"/>
          <w:szCs w:val="24"/>
        </w:rPr>
        <w:t>Those comments are all valuable and very helpful for revising and improving our pap</w:t>
      </w:r>
      <w:r w:rsidR="00737F57" w:rsidRPr="00A37D0A">
        <w:rPr>
          <w:rFonts w:ascii="Times New Roman" w:hAnsi="Times New Roman" w:cs="Times New Roman"/>
          <w:sz w:val="24"/>
          <w:szCs w:val="24"/>
        </w:rPr>
        <w:t>-</w:t>
      </w:r>
      <w:r w:rsidRPr="00A37D0A">
        <w:rPr>
          <w:rFonts w:ascii="Times New Roman" w:hAnsi="Times New Roman" w:cs="Times New Roman"/>
          <w:sz w:val="24"/>
          <w:szCs w:val="24"/>
        </w:rPr>
        <w:t>er, as well as the important guiding significance to our researches. We have studied </w:t>
      </w:r>
      <w:r w:rsidR="000D6A27" w:rsidRPr="00A37D0A">
        <w:rPr>
          <w:rFonts w:ascii="Times New Roman" w:hAnsi="Times New Roman" w:cs="Times New Roman"/>
          <w:sz w:val="24"/>
          <w:szCs w:val="24"/>
        </w:rPr>
        <w:t xml:space="preserve">  </w:t>
      </w:r>
      <w:r w:rsidRPr="00A37D0A">
        <w:rPr>
          <w:rFonts w:ascii="Times New Roman" w:hAnsi="Times New Roman" w:cs="Times New Roman"/>
          <w:sz w:val="24"/>
          <w:szCs w:val="24"/>
        </w:rPr>
        <w:t>comments carefully and have made correction which we hope</w:t>
      </w:r>
      <w:r w:rsidR="009D7AB2" w:rsidRPr="00A37D0A">
        <w:rPr>
          <w:rFonts w:ascii="Times New Roman" w:hAnsi="Times New Roman" w:cs="Times New Roman"/>
          <w:sz w:val="24"/>
          <w:szCs w:val="24"/>
        </w:rPr>
        <w:t xml:space="preserve"> will</w:t>
      </w:r>
      <w:r w:rsidRPr="00A37D0A">
        <w:rPr>
          <w:rFonts w:ascii="Times New Roman" w:hAnsi="Times New Roman" w:cs="Times New Roman"/>
          <w:sz w:val="24"/>
          <w:szCs w:val="24"/>
        </w:rPr>
        <w:t> meet with approval.</w:t>
      </w:r>
    </w:p>
    <w:p w14:paraId="15C1ABD2" w14:textId="4A81FAB6" w:rsidR="00483003" w:rsidRPr="00A37D0A" w:rsidRDefault="00483003" w:rsidP="00A37D0A">
      <w:pPr>
        <w:adjustRightInd w:val="0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A37D0A">
        <w:rPr>
          <w:rFonts w:ascii="Times New Roman" w:hAnsi="Times New Roman" w:cs="Times New Roman"/>
          <w:sz w:val="24"/>
          <w:szCs w:val="24"/>
        </w:rPr>
        <w:t>The </w:t>
      </w:r>
      <w:r w:rsidR="00737F57" w:rsidRPr="00A37D0A">
        <w:rPr>
          <w:rFonts w:ascii="Times New Roman" w:hAnsi="Times New Roman" w:cs="Times New Roman"/>
          <w:sz w:val="24"/>
          <w:szCs w:val="24"/>
        </w:rPr>
        <w:t>main corrections in the paper an</w:t>
      </w:r>
      <w:r w:rsidRPr="00A37D0A">
        <w:rPr>
          <w:rFonts w:ascii="Times New Roman" w:hAnsi="Times New Roman" w:cs="Times New Roman"/>
          <w:sz w:val="24"/>
          <w:szCs w:val="24"/>
        </w:rPr>
        <w:t>d the responds to the reviewer’s comments are as flowing: </w:t>
      </w:r>
    </w:p>
    <w:p w14:paraId="2DE612E0" w14:textId="777BFAF2" w:rsidR="00C16AD7" w:rsidRPr="00A37D0A" w:rsidRDefault="00C16AD7" w:rsidP="00A37D0A">
      <w:pPr>
        <w:adjustRightInd w:val="0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 w14:paraId="6E6EF4C3" w14:textId="77777777" w:rsidR="00737F57" w:rsidRPr="00A37D0A" w:rsidRDefault="00737F57" w:rsidP="00A37D0A">
      <w:pPr>
        <w:adjustRightInd w:val="0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A37D0A">
        <w:rPr>
          <w:rFonts w:ascii="Times New Roman" w:hAnsi="Times New Roman" w:cs="Times New Roman"/>
          <w:sz w:val="24"/>
          <w:szCs w:val="24"/>
        </w:rPr>
        <w:t>Responds to the editorial comments</w:t>
      </w:r>
      <w:r w:rsidRPr="00A37D0A">
        <w:rPr>
          <w:rFonts w:ascii="Times New Roman" w:hAnsi="Times New Roman" w:cs="Times New Roman"/>
          <w:sz w:val="24"/>
          <w:szCs w:val="24"/>
        </w:rPr>
        <w:t>：</w:t>
      </w:r>
    </w:p>
    <w:p w14:paraId="31B0D16E" w14:textId="14DC1760" w:rsidR="00C16AD7" w:rsidRPr="00A37D0A" w:rsidRDefault="00C16AD7" w:rsidP="00A37D0A">
      <w:pPr>
        <w:pStyle w:val="a7"/>
        <w:numPr>
          <w:ilvl w:val="0"/>
          <w:numId w:val="1"/>
        </w:numPr>
        <w:adjustRightInd w:val="0"/>
        <w:snapToGrid w:val="0"/>
        <w:spacing w:line="400" w:lineRule="exact"/>
        <w:ind w:firstLineChars="0"/>
        <w:rPr>
          <w:rFonts w:ascii="Times New Roman" w:hAnsi="Times New Roman" w:cs="Times New Roman"/>
          <w:sz w:val="24"/>
          <w:szCs w:val="24"/>
        </w:rPr>
      </w:pPr>
      <w:r w:rsidRPr="00A37D0A">
        <w:rPr>
          <w:rFonts w:ascii="Times New Roman" w:hAnsi="Times New Roman" w:cs="Times New Roman"/>
          <w:sz w:val="24"/>
          <w:szCs w:val="24"/>
        </w:rPr>
        <w:t>We have removed all the embedded figures and tables in the text and prepared all the figure</w:t>
      </w:r>
      <w:r w:rsidR="00F707A2">
        <w:rPr>
          <w:rFonts w:ascii="Times New Roman" w:hAnsi="Times New Roman" w:cs="Times New Roman" w:hint="eastAsia"/>
          <w:sz w:val="24"/>
          <w:szCs w:val="24"/>
        </w:rPr>
        <w:t>s</w:t>
      </w:r>
      <w:r w:rsidRPr="00A37D0A">
        <w:rPr>
          <w:rFonts w:ascii="Times New Roman" w:hAnsi="Times New Roman" w:cs="Times New Roman"/>
          <w:sz w:val="24"/>
          <w:szCs w:val="24"/>
        </w:rPr>
        <w:t xml:space="preserve"> in the pdf</w:t>
      </w:r>
      <w:r w:rsidR="00F707A2">
        <w:rPr>
          <w:rFonts w:ascii="Times New Roman" w:hAnsi="Times New Roman" w:cs="Times New Roman"/>
          <w:sz w:val="24"/>
          <w:szCs w:val="24"/>
        </w:rPr>
        <w:t xml:space="preserve"> </w:t>
      </w:r>
      <w:r w:rsidR="00F707A2">
        <w:rPr>
          <w:rFonts w:ascii="Times New Roman" w:hAnsi="Times New Roman" w:cs="Times New Roman" w:hint="eastAsia"/>
          <w:sz w:val="24"/>
          <w:szCs w:val="24"/>
        </w:rPr>
        <w:t>format</w:t>
      </w:r>
      <w:bookmarkStart w:id="0" w:name="_GoBack"/>
      <w:bookmarkEnd w:id="0"/>
      <w:r w:rsidRPr="00A37D0A">
        <w:rPr>
          <w:rFonts w:ascii="Times New Roman" w:hAnsi="Times New Roman" w:cs="Times New Roman"/>
          <w:sz w:val="24"/>
          <w:szCs w:val="24"/>
        </w:rPr>
        <w:t>.</w:t>
      </w:r>
    </w:p>
    <w:p w14:paraId="675F34B6" w14:textId="1DCC7989" w:rsidR="00C16AD7" w:rsidRPr="00A37D0A" w:rsidRDefault="00C018BA" w:rsidP="00A37D0A">
      <w:pPr>
        <w:pStyle w:val="a7"/>
        <w:numPr>
          <w:ilvl w:val="0"/>
          <w:numId w:val="1"/>
        </w:numPr>
        <w:adjustRightInd w:val="0"/>
        <w:snapToGrid w:val="0"/>
        <w:spacing w:line="400" w:lineRule="exact"/>
        <w:ind w:firstLineChars="0"/>
        <w:rPr>
          <w:rFonts w:ascii="Times New Roman" w:hAnsi="Times New Roman" w:cs="Times New Roman"/>
          <w:sz w:val="24"/>
          <w:szCs w:val="24"/>
        </w:rPr>
      </w:pPr>
      <w:r w:rsidRPr="00A37D0A">
        <w:rPr>
          <w:rFonts w:ascii="Times New Roman" w:hAnsi="Times New Roman" w:cs="Times New Roman"/>
          <w:sz w:val="24"/>
          <w:szCs w:val="24"/>
        </w:rPr>
        <w:t xml:space="preserve">All the commercial language </w:t>
      </w:r>
      <w:r w:rsidR="003A2E7D" w:rsidRPr="00A37D0A">
        <w:rPr>
          <w:rFonts w:ascii="Times New Roman" w:hAnsi="Times New Roman" w:cs="Times New Roman"/>
          <w:sz w:val="24"/>
          <w:szCs w:val="24"/>
        </w:rPr>
        <w:t xml:space="preserve">has </w:t>
      </w:r>
      <w:r w:rsidRPr="00A37D0A">
        <w:rPr>
          <w:rFonts w:ascii="Times New Roman" w:hAnsi="Times New Roman" w:cs="Times New Roman"/>
          <w:sz w:val="24"/>
          <w:szCs w:val="24"/>
        </w:rPr>
        <w:t>been removed and rearranged the table of materials/reagent which</w:t>
      </w:r>
      <w:r w:rsidR="000D6A27" w:rsidRPr="00A37D0A">
        <w:rPr>
          <w:rFonts w:ascii="Times New Roman" w:hAnsi="Times New Roman" w:cs="Times New Roman"/>
          <w:sz w:val="24"/>
          <w:szCs w:val="24"/>
        </w:rPr>
        <w:t xml:space="preserve"> including</w:t>
      </w:r>
      <w:r w:rsidRPr="00A37D0A">
        <w:rPr>
          <w:rFonts w:ascii="Times New Roman" w:hAnsi="Times New Roman" w:cs="Times New Roman"/>
          <w:sz w:val="24"/>
          <w:szCs w:val="24"/>
        </w:rPr>
        <w:t xml:space="preserve"> all the material used in the protocol.</w:t>
      </w:r>
    </w:p>
    <w:p w14:paraId="4A761C75" w14:textId="77777777" w:rsidR="00C16AD7" w:rsidRPr="00A37D0A" w:rsidRDefault="00C018BA" w:rsidP="00A37D0A">
      <w:pPr>
        <w:pStyle w:val="a7"/>
        <w:numPr>
          <w:ilvl w:val="0"/>
          <w:numId w:val="1"/>
        </w:numPr>
        <w:adjustRightInd w:val="0"/>
        <w:snapToGrid w:val="0"/>
        <w:spacing w:line="400" w:lineRule="exact"/>
        <w:ind w:firstLineChars="0"/>
        <w:rPr>
          <w:rFonts w:ascii="Times New Roman" w:hAnsi="Times New Roman" w:cs="Times New Roman"/>
          <w:sz w:val="24"/>
          <w:szCs w:val="24"/>
        </w:rPr>
      </w:pPr>
      <w:r w:rsidRPr="00A37D0A">
        <w:rPr>
          <w:rFonts w:ascii="Times New Roman" w:hAnsi="Times New Roman" w:cs="Times New Roman"/>
          <w:sz w:val="24"/>
          <w:szCs w:val="24"/>
        </w:rPr>
        <w:t xml:space="preserve">All format and phrases errors in the text have been corrected according editorial requirement. </w:t>
      </w:r>
    </w:p>
    <w:p w14:paraId="302E9563" w14:textId="77777777" w:rsidR="00C018BA" w:rsidRPr="00A37D0A" w:rsidRDefault="00C018BA" w:rsidP="00A37D0A">
      <w:pPr>
        <w:pStyle w:val="a7"/>
        <w:numPr>
          <w:ilvl w:val="0"/>
          <w:numId w:val="1"/>
        </w:numPr>
        <w:adjustRightInd w:val="0"/>
        <w:snapToGrid w:val="0"/>
        <w:spacing w:line="400" w:lineRule="exact"/>
        <w:ind w:firstLineChars="0"/>
        <w:rPr>
          <w:rFonts w:ascii="Times New Roman" w:hAnsi="Times New Roman" w:cs="Times New Roman"/>
          <w:sz w:val="24"/>
          <w:szCs w:val="24"/>
        </w:rPr>
      </w:pPr>
      <w:r w:rsidRPr="00A37D0A">
        <w:rPr>
          <w:rFonts w:ascii="Times New Roman" w:hAnsi="Times New Roman" w:cs="Times New Roman"/>
          <w:sz w:val="24"/>
          <w:szCs w:val="24"/>
        </w:rPr>
        <w:t xml:space="preserve">The abbreviations </w:t>
      </w:r>
      <w:r w:rsidR="00E37609" w:rsidRPr="00A37D0A">
        <w:rPr>
          <w:rFonts w:ascii="Times New Roman" w:hAnsi="Times New Roman" w:cs="Times New Roman"/>
          <w:sz w:val="24"/>
          <w:szCs w:val="24"/>
        </w:rPr>
        <w:t>of IM, GM, BM have been defined in step 1.1.</w:t>
      </w:r>
    </w:p>
    <w:p w14:paraId="0625CB7D" w14:textId="4889482E" w:rsidR="00E37609" w:rsidRPr="00A37D0A" w:rsidRDefault="00E37609" w:rsidP="00A37D0A">
      <w:pPr>
        <w:pStyle w:val="a7"/>
        <w:numPr>
          <w:ilvl w:val="0"/>
          <w:numId w:val="1"/>
        </w:numPr>
        <w:adjustRightInd w:val="0"/>
        <w:snapToGrid w:val="0"/>
        <w:spacing w:line="400" w:lineRule="exact"/>
        <w:ind w:firstLineChars="0"/>
        <w:rPr>
          <w:rFonts w:ascii="Times New Roman" w:hAnsi="Times New Roman" w:cs="Times New Roman"/>
          <w:sz w:val="24"/>
          <w:szCs w:val="24"/>
        </w:rPr>
      </w:pPr>
      <w:r w:rsidRPr="00A37D0A">
        <w:rPr>
          <w:rFonts w:ascii="Times New Roman" w:hAnsi="Times New Roman" w:cs="Times New Roman"/>
          <w:sz w:val="24"/>
          <w:szCs w:val="24"/>
        </w:rPr>
        <w:t xml:space="preserve">The approach has received the agreement of </w:t>
      </w:r>
      <w:r w:rsidR="000D6A27" w:rsidRPr="00A37D0A">
        <w:rPr>
          <w:rFonts w:ascii="Times New Roman" w:hAnsi="Times New Roman" w:cs="Times New Roman"/>
          <w:sz w:val="24"/>
          <w:szCs w:val="24"/>
        </w:rPr>
        <w:t>Institutional Review B</w:t>
      </w:r>
      <w:r w:rsidRPr="00A37D0A">
        <w:rPr>
          <w:rFonts w:ascii="Times New Roman" w:hAnsi="Times New Roman" w:cs="Times New Roman"/>
          <w:sz w:val="24"/>
          <w:szCs w:val="24"/>
        </w:rPr>
        <w:t>oard in the ethic statement section.</w:t>
      </w:r>
    </w:p>
    <w:p w14:paraId="72FC29B0" w14:textId="5D9E7E13" w:rsidR="00E37609" w:rsidRPr="00A37D0A" w:rsidRDefault="00E37609" w:rsidP="00A37D0A">
      <w:pPr>
        <w:pStyle w:val="a7"/>
        <w:numPr>
          <w:ilvl w:val="0"/>
          <w:numId w:val="1"/>
        </w:numPr>
        <w:adjustRightInd w:val="0"/>
        <w:snapToGrid w:val="0"/>
        <w:spacing w:line="400" w:lineRule="exact"/>
        <w:ind w:firstLineChars="0"/>
        <w:rPr>
          <w:rFonts w:ascii="Times New Roman" w:hAnsi="Times New Roman" w:cs="Times New Roman"/>
          <w:sz w:val="24"/>
          <w:szCs w:val="24"/>
        </w:rPr>
      </w:pPr>
      <w:r w:rsidRPr="00A37D0A">
        <w:rPr>
          <w:rFonts w:ascii="Times New Roman" w:hAnsi="Times New Roman" w:cs="Times New Roman"/>
          <w:sz w:val="24"/>
          <w:szCs w:val="24"/>
        </w:rPr>
        <w:t xml:space="preserve">For step 1.2 and step 1.3. “provide a reference for generating fire polished tips” we performed the preparation fully base on our experience. </w:t>
      </w:r>
      <w:r w:rsidR="00A36680" w:rsidRPr="00A37D0A">
        <w:rPr>
          <w:rFonts w:ascii="Times New Roman" w:hAnsi="Times New Roman" w:cs="Times New Roman"/>
          <w:sz w:val="24"/>
          <w:szCs w:val="24"/>
        </w:rPr>
        <w:t xml:space="preserve">The method of fire </w:t>
      </w:r>
      <w:r w:rsidR="00027E0D" w:rsidRPr="00A37D0A">
        <w:rPr>
          <w:rFonts w:ascii="Times New Roman" w:hAnsi="Times New Roman" w:cs="Times New Roman"/>
          <w:sz w:val="24"/>
          <w:szCs w:val="24"/>
        </w:rPr>
        <w:t>polishing can be trained and exercised.</w:t>
      </w:r>
    </w:p>
    <w:p w14:paraId="4ED83661" w14:textId="6965DE69" w:rsidR="00C16AD7" w:rsidRPr="00A37D0A" w:rsidRDefault="0074358D" w:rsidP="00A37D0A">
      <w:pPr>
        <w:pStyle w:val="a7"/>
        <w:numPr>
          <w:ilvl w:val="0"/>
          <w:numId w:val="1"/>
        </w:numPr>
        <w:adjustRightInd w:val="0"/>
        <w:snapToGrid w:val="0"/>
        <w:spacing w:line="400" w:lineRule="exact"/>
        <w:ind w:firstLineChars="0"/>
        <w:rPr>
          <w:rFonts w:ascii="Times New Roman" w:hAnsi="Times New Roman" w:cs="Times New Roman"/>
          <w:sz w:val="24"/>
          <w:szCs w:val="24"/>
        </w:rPr>
      </w:pPr>
      <w:r w:rsidRPr="00A37D0A">
        <w:rPr>
          <w:rFonts w:ascii="Times New Roman" w:hAnsi="Times New Roman" w:cs="Times New Roman"/>
          <w:sz w:val="24"/>
          <w:szCs w:val="24"/>
        </w:rPr>
        <w:t>T</w:t>
      </w:r>
      <w:r w:rsidR="00E37609" w:rsidRPr="00A37D0A">
        <w:rPr>
          <w:rFonts w:ascii="Times New Roman" w:hAnsi="Times New Roman" w:cs="Times New Roman"/>
          <w:sz w:val="24"/>
          <w:szCs w:val="24"/>
        </w:rPr>
        <w:t>he stepwise details have been added</w:t>
      </w:r>
      <w:r w:rsidR="00027E0D" w:rsidRPr="00A37D0A">
        <w:rPr>
          <w:rFonts w:ascii="Times New Roman" w:hAnsi="Times New Roman" w:cs="Times New Roman"/>
          <w:sz w:val="24"/>
          <w:szCs w:val="24"/>
        </w:rPr>
        <w:t xml:space="preserve"> for each step mainly</w:t>
      </w:r>
      <w:r w:rsidR="000D6A27" w:rsidRPr="00A37D0A">
        <w:rPr>
          <w:rFonts w:ascii="Times New Roman" w:hAnsi="Times New Roman" w:cs="Times New Roman"/>
          <w:sz w:val="24"/>
          <w:szCs w:val="24"/>
        </w:rPr>
        <w:t xml:space="preserve"> clarified how to perform. </w:t>
      </w:r>
    </w:p>
    <w:p w14:paraId="57AB0160" w14:textId="77777777" w:rsidR="00E409AE" w:rsidRPr="00A37D0A" w:rsidRDefault="00027E0D" w:rsidP="00A37D0A">
      <w:pPr>
        <w:pStyle w:val="a7"/>
        <w:numPr>
          <w:ilvl w:val="0"/>
          <w:numId w:val="1"/>
        </w:numPr>
        <w:adjustRightInd w:val="0"/>
        <w:snapToGrid w:val="0"/>
        <w:spacing w:line="400" w:lineRule="exact"/>
        <w:ind w:firstLineChars="0"/>
        <w:rPr>
          <w:rFonts w:ascii="Times New Roman" w:hAnsi="Times New Roman" w:cs="Times New Roman"/>
          <w:sz w:val="24"/>
          <w:szCs w:val="24"/>
        </w:rPr>
      </w:pPr>
      <w:r w:rsidRPr="00A37D0A">
        <w:rPr>
          <w:rFonts w:ascii="Times New Roman" w:hAnsi="Times New Roman" w:cs="Times New Roman"/>
          <w:sz w:val="24"/>
          <w:szCs w:val="24"/>
        </w:rPr>
        <w:t>For st</w:t>
      </w:r>
      <w:r w:rsidR="00E409AE" w:rsidRPr="00A37D0A">
        <w:rPr>
          <w:rFonts w:ascii="Times New Roman" w:hAnsi="Times New Roman" w:cs="Times New Roman"/>
          <w:sz w:val="24"/>
          <w:szCs w:val="24"/>
        </w:rPr>
        <w:t xml:space="preserve">ep 3.5 and 3.7, we provided the manufacture’s website to download the guide for user in reference. </w:t>
      </w:r>
    </w:p>
    <w:p w14:paraId="5660AD6B" w14:textId="4F419CA2" w:rsidR="00541F5F" w:rsidRPr="00A37D0A" w:rsidRDefault="00541F5F" w:rsidP="00A37D0A">
      <w:pPr>
        <w:pStyle w:val="a7"/>
        <w:numPr>
          <w:ilvl w:val="0"/>
          <w:numId w:val="1"/>
        </w:numPr>
        <w:adjustRightInd w:val="0"/>
        <w:snapToGrid w:val="0"/>
        <w:spacing w:line="400" w:lineRule="exact"/>
        <w:ind w:firstLineChars="0"/>
        <w:rPr>
          <w:rFonts w:ascii="Times New Roman" w:hAnsi="Times New Roman" w:cs="Times New Roman"/>
          <w:sz w:val="24"/>
          <w:szCs w:val="24"/>
        </w:rPr>
      </w:pPr>
      <w:r w:rsidRPr="00A37D0A">
        <w:rPr>
          <w:rFonts w:ascii="Times New Roman" w:hAnsi="Times New Roman" w:cs="Times New Roman"/>
          <w:sz w:val="24"/>
          <w:szCs w:val="24"/>
        </w:rPr>
        <w:t xml:space="preserve">For the </w:t>
      </w:r>
      <w:r w:rsidR="000D6A27" w:rsidRPr="00A37D0A">
        <w:rPr>
          <w:rFonts w:ascii="Times New Roman" w:hAnsi="Times New Roman" w:cs="Times New Roman"/>
          <w:sz w:val="24"/>
          <w:szCs w:val="24"/>
        </w:rPr>
        <w:t>data analysis</w:t>
      </w:r>
      <w:r w:rsidRPr="00A37D0A">
        <w:rPr>
          <w:rFonts w:ascii="Times New Roman" w:hAnsi="Times New Roman" w:cs="Times New Roman"/>
          <w:sz w:val="24"/>
          <w:szCs w:val="24"/>
        </w:rPr>
        <w:t xml:space="preserve"> </w:t>
      </w:r>
      <w:r w:rsidR="000D6A27" w:rsidRPr="00A37D0A">
        <w:rPr>
          <w:rFonts w:ascii="Times New Roman" w:hAnsi="Times New Roman" w:cs="Times New Roman"/>
          <w:sz w:val="24"/>
          <w:szCs w:val="24"/>
        </w:rPr>
        <w:t xml:space="preserve">part, </w:t>
      </w:r>
      <w:r w:rsidRPr="00A37D0A">
        <w:rPr>
          <w:rFonts w:ascii="Times New Roman" w:hAnsi="Times New Roman" w:cs="Times New Roman"/>
          <w:sz w:val="24"/>
          <w:szCs w:val="24"/>
        </w:rPr>
        <w:t>we provided a simply application for user to upload and analysis data in Figure 3. And the software used in the analysis procedure have been clarified.</w:t>
      </w:r>
    </w:p>
    <w:p w14:paraId="55E9D123" w14:textId="77777777" w:rsidR="00D923C5" w:rsidRPr="00A37D0A" w:rsidRDefault="00541F5F" w:rsidP="00A37D0A">
      <w:pPr>
        <w:pStyle w:val="a7"/>
        <w:numPr>
          <w:ilvl w:val="0"/>
          <w:numId w:val="1"/>
        </w:numPr>
        <w:adjustRightInd w:val="0"/>
        <w:snapToGrid w:val="0"/>
        <w:spacing w:line="400" w:lineRule="exact"/>
        <w:ind w:firstLineChars="0"/>
        <w:rPr>
          <w:rFonts w:ascii="Times New Roman" w:hAnsi="Times New Roman" w:cs="Times New Roman"/>
          <w:sz w:val="24"/>
          <w:szCs w:val="24"/>
        </w:rPr>
      </w:pPr>
      <w:r w:rsidRPr="00A37D0A">
        <w:rPr>
          <w:rFonts w:ascii="Times New Roman" w:hAnsi="Times New Roman" w:cs="Times New Roman"/>
          <w:sz w:val="24"/>
          <w:szCs w:val="24"/>
        </w:rPr>
        <w:t xml:space="preserve">Results, figure legend and discussion have been enriched </w:t>
      </w:r>
      <w:r w:rsidR="00D923C5" w:rsidRPr="00A37D0A">
        <w:rPr>
          <w:rFonts w:ascii="Times New Roman" w:hAnsi="Times New Roman" w:cs="Times New Roman"/>
          <w:sz w:val="24"/>
          <w:szCs w:val="24"/>
        </w:rPr>
        <w:t>base on the editorial suggestion which can also been read in the responds to reviewer’s comments.</w:t>
      </w:r>
    </w:p>
    <w:p w14:paraId="2A02D615" w14:textId="3FEEB41E" w:rsidR="00D535A7" w:rsidRPr="00A37D0A" w:rsidRDefault="00D535A7" w:rsidP="00A37D0A">
      <w:pPr>
        <w:pStyle w:val="a7"/>
        <w:widowControl/>
        <w:numPr>
          <w:ilvl w:val="0"/>
          <w:numId w:val="1"/>
        </w:numPr>
        <w:autoSpaceDE w:val="0"/>
        <w:autoSpaceDN w:val="0"/>
        <w:adjustRightInd w:val="0"/>
        <w:spacing w:line="400" w:lineRule="exact"/>
        <w:ind w:firstLineChars="0"/>
        <w:rPr>
          <w:rFonts w:ascii="Times New Roman" w:hAnsi="Times New Roman" w:cs="Times New Roman"/>
          <w:sz w:val="24"/>
          <w:szCs w:val="24"/>
        </w:rPr>
      </w:pPr>
      <w:r w:rsidRPr="00A37D0A">
        <w:rPr>
          <w:rFonts w:ascii="Times New Roman" w:hAnsi="Times New Roman" w:cs="Times New Roman"/>
          <w:sz w:val="24"/>
          <w:szCs w:val="24"/>
        </w:rPr>
        <w:lastRenderedPageBreak/>
        <w:t xml:space="preserve">All the </w:t>
      </w:r>
      <w:r w:rsidR="0074358D" w:rsidRPr="00A37D0A">
        <w:rPr>
          <w:rFonts w:ascii="Times New Roman" w:hAnsi="Times New Roman" w:cs="Times New Roman"/>
          <w:sz w:val="24"/>
          <w:szCs w:val="24"/>
        </w:rPr>
        <w:t>filmable content</w:t>
      </w:r>
      <w:r w:rsidRPr="00A37D0A">
        <w:rPr>
          <w:rFonts w:ascii="Times New Roman" w:hAnsi="Times New Roman" w:cs="Times New Roman"/>
          <w:sz w:val="24"/>
          <w:szCs w:val="24"/>
        </w:rPr>
        <w:t xml:space="preserve"> has been highlighted in yellow although it is little more than three pages, cause our NICS technology</w:t>
      </w:r>
      <w:r w:rsidR="00E81EFD" w:rsidRPr="00A37D0A">
        <w:rPr>
          <w:rFonts w:ascii="Times New Roman" w:hAnsi="Times New Roman" w:cs="Times New Roman"/>
          <w:sz w:val="24"/>
          <w:szCs w:val="24"/>
        </w:rPr>
        <w:t xml:space="preserve"> continuously</w:t>
      </w:r>
      <w:r w:rsidRPr="00A37D0A">
        <w:rPr>
          <w:rFonts w:ascii="Times New Roman" w:hAnsi="Times New Roman" w:cs="Times New Roman"/>
          <w:sz w:val="24"/>
          <w:szCs w:val="24"/>
        </w:rPr>
        <w:t xml:space="preserve"> including the preparation of culture medium, whole genome amplification </w:t>
      </w:r>
      <w:r w:rsidR="003763EE" w:rsidRPr="00A37D0A">
        <w:rPr>
          <w:rFonts w:ascii="Times New Roman" w:hAnsi="Times New Roman" w:cs="Times New Roman"/>
          <w:sz w:val="24"/>
          <w:szCs w:val="24"/>
        </w:rPr>
        <w:t xml:space="preserve">(WGA), NGS library preparation </w:t>
      </w:r>
      <w:r w:rsidRPr="00A37D0A">
        <w:rPr>
          <w:rFonts w:ascii="Times New Roman" w:hAnsi="Times New Roman" w:cs="Times New Roman"/>
          <w:sz w:val="24"/>
          <w:szCs w:val="24"/>
        </w:rPr>
        <w:t xml:space="preserve">and data analysis four </w:t>
      </w:r>
      <w:r w:rsidR="003763EE" w:rsidRPr="00A37D0A">
        <w:rPr>
          <w:rFonts w:ascii="Times New Roman" w:hAnsi="Times New Roman" w:cs="Times New Roman"/>
          <w:sz w:val="24"/>
          <w:szCs w:val="24"/>
        </w:rPr>
        <w:t>sections</w:t>
      </w:r>
      <w:r w:rsidR="00E81EFD" w:rsidRPr="00A37D0A">
        <w:rPr>
          <w:rFonts w:ascii="Times New Roman" w:hAnsi="Times New Roman" w:cs="Times New Roman"/>
          <w:sz w:val="24"/>
          <w:szCs w:val="24"/>
        </w:rPr>
        <w:t xml:space="preserve">. We not only want to show how to collection medium but also want to present the final CNV results of data analysis.  </w:t>
      </w:r>
      <w:r w:rsidR="002D70A6" w:rsidRPr="00A37D0A">
        <w:rPr>
          <w:rFonts w:ascii="Times New Roman" w:hAnsi="Times New Roman" w:cs="Times New Roman"/>
          <w:sz w:val="24"/>
          <w:szCs w:val="24"/>
        </w:rPr>
        <w:t>So we sincerely hope</w:t>
      </w:r>
      <w:r w:rsidR="00E81EFD" w:rsidRPr="00A37D0A">
        <w:rPr>
          <w:rFonts w:ascii="Times New Roman" w:hAnsi="Times New Roman" w:cs="Times New Roman"/>
          <w:sz w:val="24"/>
          <w:szCs w:val="24"/>
        </w:rPr>
        <w:t xml:space="preserve"> editors can understand and support our </w:t>
      </w:r>
      <w:r w:rsidR="002D70A6" w:rsidRPr="00A37D0A">
        <w:rPr>
          <w:rFonts w:ascii="Times New Roman" w:hAnsi="Times New Roman" w:cs="Times New Roman"/>
          <w:sz w:val="24"/>
          <w:szCs w:val="24"/>
        </w:rPr>
        <w:t xml:space="preserve">opinion, and it will only take a little more </w:t>
      </w:r>
      <w:r w:rsidR="00141F5F" w:rsidRPr="00A37D0A">
        <w:rPr>
          <w:rFonts w:ascii="Times New Roman" w:hAnsi="Times New Roman" w:cs="Times New Roman"/>
          <w:sz w:val="24"/>
          <w:szCs w:val="24"/>
        </w:rPr>
        <w:t>minutes</w:t>
      </w:r>
      <w:r w:rsidR="002D70A6" w:rsidRPr="00A37D0A">
        <w:rPr>
          <w:rFonts w:ascii="Times New Roman" w:hAnsi="Times New Roman" w:cs="Times New Roman"/>
          <w:sz w:val="24"/>
          <w:szCs w:val="24"/>
        </w:rPr>
        <w:t xml:space="preserve"> </w:t>
      </w:r>
      <w:r w:rsidR="007C113F" w:rsidRPr="00A37D0A">
        <w:rPr>
          <w:rFonts w:ascii="Times New Roman" w:hAnsi="Times New Roman" w:cs="Times New Roman"/>
          <w:sz w:val="24"/>
          <w:szCs w:val="24"/>
        </w:rPr>
        <w:t>to make the video. Thanks a lot</w:t>
      </w:r>
      <w:r w:rsidR="002D70A6" w:rsidRPr="00A37D0A">
        <w:rPr>
          <w:rFonts w:ascii="Times New Roman" w:hAnsi="Times New Roman" w:cs="Times New Roman"/>
          <w:sz w:val="24"/>
          <w:szCs w:val="24"/>
        </w:rPr>
        <w:t xml:space="preserve">! </w:t>
      </w:r>
      <w:r w:rsidR="00E81EFD" w:rsidRPr="00A37D0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1D63D2" w14:textId="6B1365FF" w:rsidR="00C16AD7" w:rsidRPr="00A37D0A" w:rsidRDefault="00C16AD7" w:rsidP="00A37D0A">
      <w:pPr>
        <w:adjustRightInd w:val="0"/>
        <w:snapToGrid w:val="0"/>
        <w:spacing w:line="400" w:lineRule="exact"/>
        <w:rPr>
          <w:rFonts w:ascii="Times New Roman" w:hAnsi="Times New Roman" w:cs="Times New Roman" w:hint="eastAsia"/>
          <w:sz w:val="24"/>
          <w:szCs w:val="24"/>
        </w:rPr>
      </w:pPr>
    </w:p>
    <w:p w14:paraId="3A8B23BD" w14:textId="77777777" w:rsidR="00483003" w:rsidRPr="00A37D0A" w:rsidRDefault="00483003" w:rsidP="00A37D0A">
      <w:pPr>
        <w:adjustRightInd w:val="0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A37D0A">
        <w:rPr>
          <w:rFonts w:ascii="Times New Roman" w:hAnsi="Times New Roman" w:cs="Times New Roman"/>
          <w:sz w:val="24"/>
          <w:szCs w:val="24"/>
        </w:rPr>
        <w:t>Responds to the reviewer’s comments: Reviewer #1:  </w:t>
      </w:r>
    </w:p>
    <w:p w14:paraId="06E6E933" w14:textId="77777777" w:rsidR="00C16AD7" w:rsidRPr="00A37D0A" w:rsidRDefault="00C16AD7" w:rsidP="00A37D0A">
      <w:pPr>
        <w:adjustRightInd w:val="0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 w14:paraId="638CED57" w14:textId="77777777" w:rsidR="00737F57" w:rsidRPr="00A37D0A" w:rsidRDefault="00737F57" w:rsidP="00A37D0A">
      <w:pPr>
        <w:adjustRightInd w:val="0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A37D0A">
        <w:rPr>
          <w:rFonts w:ascii="Times New Roman" w:hAnsi="Times New Roman" w:cs="Times New Roman"/>
          <w:kern w:val="0"/>
          <w:sz w:val="24"/>
          <w:szCs w:val="24"/>
        </w:rPr>
        <w:t xml:space="preserve">Comment 1: </w:t>
      </w:r>
      <w:r w:rsidRPr="00A37D0A">
        <w:rPr>
          <w:rFonts w:ascii="Times New Roman" w:hAnsi="Times New Roman" w:cs="Times New Roman"/>
          <w:sz w:val="24"/>
          <w:szCs w:val="24"/>
        </w:rPr>
        <w:t>This approach still need to generate a small hole to release the fluid from blastocyst</w:t>
      </w:r>
      <w:r w:rsidRPr="00A37D0A">
        <w:rPr>
          <w:rFonts w:ascii="Times New Roman" w:hAnsi="Times New Roman" w:cs="Times New Roman"/>
          <w:sz w:val="24"/>
          <w:szCs w:val="24"/>
        </w:rPr>
        <w:t>，</w:t>
      </w:r>
      <w:r w:rsidRPr="00A37D0A">
        <w:rPr>
          <w:rFonts w:ascii="Times New Roman" w:hAnsi="Times New Roman" w:cs="Times New Roman"/>
          <w:sz w:val="24"/>
          <w:szCs w:val="24"/>
        </w:rPr>
        <w:t xml:space="preserve">so strictly it is not 100% Non-invasive method. Did the authors ever try to use the culture medium without releasing the fluid in blastocyst? </w:t>
      </w:r>
    </w:p>
    <w:p w14:paraId="57937C82" w14:textId="77777777" w:rsidR="00737F57" w:rsidRPr="00A37D0A" w:rsidRDefault="00737F57" w:rsidP="00A37D0A">
      <w:pPr>
        <w:adjustRightInd w:val="0"/>
        <w:snapToGrid w:val="0"/>
        <w:spacing w:line="400" w:lineRule="exac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14:paraId="4CEE3BA1" w14:textId="574129A3" w:rsidR="000A687D" w:rsidRPr="00A37D0A" w:rsidRDefault="007E5004" w:rsidP="00A37D0A">
      <w:pPr>
        <w:adjustRightInd w:val="0"/>
        <w:snapToGrid w:val="0"/>
        <w:spacing w:line="400" w:lineRule="exac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A37D0A">
        <w:rPr>
          <w:rFonts w:ascii="Times New Roman" w:hAnsi="Times New Roman" w:cs="Times New Roman"/>
          <w:kern w:val="0"/>
          <w:sz w:val="24"/>
          <w:szCs w:val="24"/>
        </w:rPr>
        <w:t>Response:</w:t>
      </w:r>
      <w:r w:rsidR="000A687D" w:rsidRPr="00A37D0A">
        <w:rPr>
          <w:rFonts w:ascii="Times New Roman" w:hAnsi="Times New Roman" w:cs="Times New Roman"/>
          <w:kern w:val="0"/>
          <w:sz w:val="24"/>
          <w:szCs w:val="24"/>
        </w:rPr>
        <w:t xml:space="preserve"> We indeed perform</w:t>
      </w:r>
      <w:r w:rsidR="00E63F7F" w:rsidRPr="00A37D0A">
        <w:rPr>
          <w:rFonts w:ascii="Times New Roman" w:hAnsi="Times New Roman" w:cs="Times New Roman"/>
          <w:kern w:val="0"/>
          <w:sz w:val="24"/>
          <w:szCs w:val="24"/>
        </w:rPr>
        <w:t xml:space="preserve">ed the NICS assay without </w:t>
      </w:r>
      <w:r w:rsidR="00E63F7F" w:rsidRPr="00A37D0A">
        <w:rPr>
          <w:rFonts w:ascii="Times New Roman" w:hAnsi="Times New Roman" w:cs="Times New Roman"/>
          <w:color w:val="000000"/>
          <w:kern w:val="0"/>
          <w:sz w:val="24"/>
          <w:szCs w:val="24"/>
        </w:rPr>
        <w:t>Artificial shrinkage (AS)</w:t>
      </w:r>
      <w:ins w:id="1" w:author="yk" w:date="2017-04-14T11:15:00Z">
        <w:r w:rsidR="0013657B" w:rsidRPr="00A37D0A">
          <w:rPr>
            <w:rFonts w:ascii="Times New Roman" w:hAnsi="Times New Roman" w:cs="Times New Roman"/>
            <w:color w:val="000000"/>
            <w:kern w:val="0"/>
            <w:sz w:val="24"/>
            <w:szCs w:val="24"/>
          </w:rPr>
          <w:t xml:space="preserve"> </w:t>
        </w:r>
      </w:ins>
      <w:r w:rsidR="0013657B" w:rsidRPr="00A37D0A">
        <w:rPr>
          <w:rFonts w:ascii="Times New Roman" w:hAnsi="Times New Roman" w:cs="Times New Roman"/>
          <w:color w:val="000000"/>
          <w:kern w:val="0"/>
          <w:sz w:val="24"/>
          <w:szCs w:val="24"/>
        </w:rPr>
        <w:t>before</w:t>
      </w:r>
      <w:r w:rsidR="00E63F7F" w:rsidRPr="00A37D0A">
        <w:rPr>
          <w:rFonts w:ascii="Times New Roman" w:hAnsi="Times New Roman" w:cs="Times New Roman"/>
          <w:kern w:val="0"/>
          <w:sz w:val="24"/>
          <w:szCs w:val="24"/>
        </w:rPr>
        <w:t>. And the result is still available. The reason why we add this step is AS can increase the DNA content in the medium, improve the success rate of amplification</w:t>
      </w:r>
      <w:r w:rsidR="0013657B" w:rsidRPr="00A37D0A">
        <w:rPr>
          <w:rFonts w:ascii="Times New Roman" w:hAnsi="Times New Roman" w:cs="Times New Roman"/>
          <w:kern w:val="0"/>
          <w:sz w:val="24"/>
          <w:szCs w:val="24"/>
        </w:rPr>
        <w:t xml:space="preserve">, get a more stable result. </w:t>
      </w:r>
      <w:r w:rsidR="00737F57" w:rsidRPr="00A37D0A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It </w:t>
      </w:r>
      <w:r w:rsidR="0013657B" w:rsidRPr="00A37D0A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also </w:t>
      </w:r>
      <w:r w:rsidR="00737F57" w:rsidRPr="00A37D0A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has been demonstrated that </w:t>
      </w:r>
      <w:r w:rsidR="000A687D" w:rsidRPr="00A37D0A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too much </w:t>
      </w:r>
      <w:r w:rsidR="00737F57" w:rsidRPr="00A37D0A">
        <w:rPr>
          <w:rFonts w:ascii="Times New Roman" w:hAnsi="Times New Roman" w:cs="Times New Roman"/>
          <w:color w:val="000000"/>
          <w:kern w:val="0"/>
          <w:sz w:val="24"/>
          <w:szCs w:val="24"/>
        </w:rPr>
        <w:t>blastocoele</w:t>
      </w:r>
      <w:r w:rsidRPr="00A37D0A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</w:t>
      </w:r>
      <w:r w:rsidRPr="00A37D0A">
        <w:rPr>
          <w:rFonts w:ascii="Times New Roman" w:hAnsi="Times New Roman" w:cs="Times New Roman"/>
          <w:bCs/>
          <w:noProof/>
          <w:sz w:val="24"/>
          <w:szCs w:val="24"/>
        </w:rPr>
        <w:t>fluid</w:t>
      </w:r>
      <w:r w:rsidR="00737F57" w:rsidRPr="00A37D0A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may disturb the efficacy of vitrification.</w:t>
      </w:r>
      <w:r w:rsidR="00737F57" w:rsidRPr="00A37D0A">
        <w:rPr>
          <w:rFonts w:ascii="Times New Roman" w:hAnsi="Times New Roman" w:cs="Times New Roman"/>
          <w:kern w:val="0"/>
          <w:sz w:val="24"/>
          <w:szCs w:val="24"/>
        </w:rPr>
        <w:t xml:space="preserve"> Previous studies have shown that </w:t>
      </w:r>
      <w:r w:rsidR="00737F57" w:rsidRPr="00A37D0A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AS of blastocoeles before vitrification can increase the survival rate of vitrified blastocysts and improve the IVF-ET clinical outcome. </w:t>
      </w:r>
      <w:r w:rsidR="003820D8" w:rsidRPr="00A37D0A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AS </w:t>
      </w:r>
      <w:r w:rsidRPr="00A37D0A">
        <w:rPr>
          <w:rFonts w:ascii="Times New Roman" w:hAnsi="Times New Roman" w:cs="Times New Roman"/>
          <w:color w:val="000000"/>
          <w:kern w:val="0"/>
          <w:sz w:val="24"/>
          <w:szCs w:val="24"/>
        </w:rPr>
        <w:t>is the regular operation before cryopreservation, and it is not the additional specific step for NICS.</w:t>
      </w:r>
      <w:r w:rsidR="000A687D" w:rsidRPr="00A37D0A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</w:t>
      </w:r>
    </w:p>
    <w:p w14:paraId="6F8A6F64" w14:textId="77777777" w:rsidR="007E5004" w:rsidRPr="00A37D0A" w:rsidRDefault="007E5004" w:rsidP="00A37D0A">
      <w:pPr>
        <w:adjustRightInd w:val="0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 w14:paraId="2CE04B7C" w14:textId="77777777" w:rsidR="00737F57" w:rsidRPr="00A37D0A" w:rsidRDefault="007E5004" w:rsidP="00A37D0A">
      <w:pPr>
        <w:adjustRightInd w:val="0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A37D0A">
        <w:rPr>
          <w:rFonts w:ascii="Times New Roman" w:hAnsi="Times New Roman" w:cs="Times New Roman"/>
          <w:kern w:val="0"/>
          <w:sz w:val="24"/>
          <w:szCs w:val="24"/>
        </w:rPr>
        <w:t>Comment 2:</w:t>
      </w:r>
      <w:r w:rsidRPr="00A37D0A">
        <w:rPr>
          <w:rFonts w:ascii="Times New Roman" w:hAnsi="Times New Roman" w:cs="Times New Roman"/>
          <w:sz w:val="24"/>
          <w:szCs w:val="24"/>
        </w:rPr>
        <w:t xml:space="preserve"> </w:t>
      </w:r>
      <w:r w:rsidR="00737F57" w:rsidRPr="00A37D0A">
        <w:rPr>
          <w:rFonts w:ascii="Times New Roman" w:hAnsi="Times New Roman" w:cs="Times New Roman"/>
          <w:sz w:val="24"/>
          <w:szCs w:val="24"/>
        </w:rPr>
        <w:t xml:space="preserve">What do the authors use for positive control? (line 216) </w:t>
      </w:r>
    </w:p>
    <w:p w14:paraId="33BCAD23" w14:textId="66E24FA7" w:rsidR="007E5004" w:rsidRPr="00A37D0A" w:rsidRDefault="007E5004" w:rsidP="00A37D0A">
      <w:pPr>
        <w:adjustRightInd w:val="0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A37D0A">
        <w:rPr>
          <w:rFonts w:ascii="Times New Roman" w:hAnsi="Times New Roman" w:cs="Times New Roman"/>
          <w:kern w:val="0"/>
          <w:sz w:val="24"/>
          <w:szCs w:val="24"/>
        </w:rPr>
        <w:t>Response: The positive control is the human genomic DNA, and the concentration is 10 ng/</w:t>
      </w:r>
      <w:r w:rsidRPr="00A37D0A">
        <w:rPr>
          <w:rFonts w:ascii="Times New Roman" w:hAnsi="Times New Roman" w:cs="Times New Roman"/>
          <w:sz w:val="24"/>
          <w:szCs w:val="24"/>
        </w:rPr>
        <w:t>µL. We have add</w:t>
      </w:r>
      <w:r w:rsidR="000A687D" w:rsidRPr="00A37D0A">
        <w:rPr>
          <w:rFonts w:ascii="Times New Roman" w:hAnsi="Times New Roman" w:cs="Times New Roman"/>
          <w:sz w:val="24"/>
          <w:szCs w:val="24"/>
        </w:rPr>
        <w:t>ed</w:t>
      </w:r>
      <w:r w:rsidRPr="00A37D0A">
        <w:rPr>
          <w:rFonts w:ascii="Times New Roman" w:hAnsi="Times New Roman" w:cs="Times New Roman"/>
          <w:sz w:val="24"/>
          <w:szCs w:val="24"/>
        </w:rPr>
        <w:t xml:space="preserve"> the detail</w:t>
      </w:r>
      <w:r w:rsidR="00A37D0A">
        <w:rPr>
          <w:rFonts w:ascii="Times New Roman" w:hAnsi="Times New Roman" w:cs="Times New Roman"/>
          <w:sz w:val="24"/>
          <w:szCs w:val="24"/>
        </w:rPr>
        <w:t>s</w:t>
      </w:r>
      <w:r w:rsidRPr="00A37D0A">
        <w:rPr>
          <w:rFonts w:ascii="Times New Roman" w:hAnsi="Times New Roman" w:cs="Times New Roman"/>
          <w:sz w:val="24"/>
          <w:szCs w:val="24"/>
        </w:rPr>
        <w:t xml:space="preserve"> in </w:t>
      </w:r>
      <w:r w:rsidR="00CE46F6" w:rsidRPr="00A37D0A">
        <w:rPr>
          <w:rFonts w:ascii="Times New Roman" w:hAnsi="Times New Roman" w:cs="Times New Roman"/>
          <w:sz w:val="24"/>
          <w:szCs w:val="24"/>
        </w:rPr>
        <w:t>step 3.1.1.</w:t>
      </w:r>
      <w:r w:rsidRPr="00A37D0A">
        <w:rPr>
          <w:rFonts w:ascii="Times New Roman" w:hAnsi="Times New Roman" w:cs="Times New Roman"/>
          <w:sz w:val="24"/>
          <w:szCs w:val="24"/>
        </w:rPr>
        <w:t xml:space="preserve"> of the manuscript.</w:t>
      </w:r>
      <w:r w:rsidR="000A687D" w:rsidRPr="00A37D0A">
        <w:rPr>
          <w:rFonts w:ascii="Times New Roman" w:hAnsi="Times New Roman" w:cs="Times New Roman"/>
          <w:sz w:val="24"/>
          <w:szCs w:val="24"/>
        </w:rPr>
        <w:t xml:space="preserve"> </w:t>
      </w:r>
      <w:r w:rsidR="001D7A3C" w:rsidRPr="00A37D0A">
        <w:rPr>
          <w:rFonts w:ascii="Times New Roman" w:hAnsi="Times New Roman" w:cs="Times New Roman"/>
          <w:sz w:val="24"/>
          <w:szCs w:val="24"/>
        </w:rPr>
        <w:t>The final DNA content in this reaction range from 5 to 10 pg.</w:t>
      </w:r>
    </w:p>
    <w:p w14:paraId="684AF06E" w14:textId="77777777" w:rsidR="007E5004" w:rsidRPr="00A37D0A" w:rsidRDefault="007E5004" w:rsidP="00A37D0A">
      <w:pPr>
        <w:adjustRightInd w:val="0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 w14:paraId="1DF68833" w14:textId="12559414" w:rsidR="007E5004" w:rsidRPr="00A37D0A" w:rsidRDefault="007E5004" w:rsidP="00A37D0A">
      <w:pPr>
        <w:adjustRightInd w:val="0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bookmarkStart w:id="2" w:name="OLE_LINK26"/>
      <w:bookmarkStart w:id="3" w:name="OLE_LINK27"/>
      <w:r w:rsidRPr="00A37D0A">
        <w:rPr>
          <w:rFonts w:ascii="Times New Roman" w:hAnsi="Times New Roman" w:cs="Times New Roman"/>
          <w:kern w:val="0"/>
          <w:sz w:val="24"/>
          <w:szCs w:val="24"/>
        </w:rPr>
        <w:t>Comment 3:</w:t>
      </w:r>
      <w:bookmarkEnd w:id="2"/>
      <w:bookmarkEnd w:id="3"/>
      <w:r w:rsidRPr="00A37D0A">
        <w:rPr>
          <w:rFonts w:ascii="Times New Roman" w:hAnsi="Times New Roman" w:cs="Times New Roman"/>
          <w:sz w:val="24"/>
          <w:szCs w:val="24"/>
        </w:rPr>
        <w:t xml:space="preserve"> Can the authors please figure out the detection efficiency and accuracy of this approach? </w:t>
      </w:r>
    </w:p>
    <w:p w14:paraId="7AEC3054" w14:textId="526F3944" w:rsidR="004A4276" w:rsidRPr="00A37D0A" w:rsidRDefault="007E5004" w:rsidP="00F707A2">
      <w:pPr>
        <w:autoSpaceDE w:val="0"/>
        <w:autoSpaceDN w:val="0"/>
        <w:adjustRightInd w:val="0"/>
        <w:snapToGrid w:val="0"/>
        <w:spacing w:line="400" w:lineRule="exact"/>
        <w:rPr>
          <w:rFonts w:ascii="Times New Roman" w:hAnsi="Times New Roman" w:cs="Times New Roman" w:hint="eastAsia"/>
          <w:kern w:val="0"/>
          <w:sz w:val="24"/>
          <w:szCs w:val="24"/>
        </w:rPr>
      </w:pPr>
      <w:r w:rsidRPr="00A37D0A">
        <w:rPr>
          <w:rFonts w:ascii="Times New Roman" w:hAnsi="Times New Roman" w:cs="Times New Roman"/>
          <w:kern w:val="0"/>
          <w:sz w:val="24"/>
          <w:szCs w:val="24"/>
        </w:rPr>
        <w:t>Response: We present</w:t>
      </w:r>
      <w:r w:rsidR="00F876AD" w:rsidRPr="00A37D0A">
        <w:rPr>
          <w:rFonts w:ascii="Times New Roman" w:hAnsi="Times New Roman" w:cs="Times New Roman"/>
          <w:kern w:val="0"/>
          <w:sz w:val="24"/>
          <w:szCs w:val="24"/>
        </w:rPr>
        <w:t>ed</w:t>
      </w:r>
      <w:r w:rsidRPr="00A37D0A">
        <w:rPr>
          <w:rFonts w:ascii="Times New Roman" w:hAnsi="Times New Roman" w:cs="Times New Roman"/>
          <w:kern w:val="0"/>
          <w:sz w:val="24"/>
          <w:szCs w:val="24"/>
        </w:rPr>
        <w:t xml:space="preserve"> the data in the published PNAS journal.</w:t>
      </w:r>
      <w:r w:rsidR="004A4276" w:rsidRPr="00A37D0A">
        <w:rPr>
          <w:rFonts w:ascii="Times New Roman" w:hAnsi="Times New Roman" w:cs="Times New Roman"/>
          <w:kern w:val="0"/>
          <w:sz w:val="24"/>
          <w:szCs w:val="24"/>
        </w:rPr>
        <w:t xml:space="preserve"> The negative predictive value (NPV) of chromosomal abnormalities with the NICS assay is 91.3%, which is substantially higher than the positive predictive value (PPV) (78.9%) of the assay</w:t>
      </w:r>
      <w:r w:rsidR="00AD10E4" w:rsidRPr="00A37D0A">
        <w:rPr>
          <w:rFonts w:ascii="Times New Roman" w:hAnsi="Times New Roman" w:cs="Times New Roman"/>
          <w:kern w:val="0"/>
          <w:sz w:val="24"/>
          <w:szCs w:val="24"/>
          <w:vertAlign w:val="superscript"/>
        </w:rPr>
        <w:t>18</w:t>
      </w:r>
      <w:r w:rsidR="004A4276" w:rsidRPr="00A37D0A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52070717" w14:textId="77777777" w:rsidR="00737F57" w:rsidRPr="00A37D0A" w:rsidRDefault="004A4276" w:rsidP="00A37D0A">
      <w:pPr>
        <w:adjustRightInd w:val="0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A37D0A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Comment </w:t>
      </w:r>
      <w:r w:rsidRPr="00A37D0A">
        <w:rPr>
          <w:rFonts w:ascii="Times New Roman" w:hAnsi="Times New Roman" w:cs="Times New Roman"/>
          <w:sz w:val="24"/>
          <w:szCs w:val="24"/>
        </w:rPr>
        <w:t>4:</w:t>
      </w:r>
      <w:r w:rsidR="00737F57" w:rsidRPr="00A37D0A">
        <w:rPr>
          <w:rFonts w:ascii="Times New Roman" w:hAnsi="Times New Roman" w:cs="Times New Roman"/>
          <w:sz w:val="24"/>
          <w:szCs w:val="24"/>
        </w:rPr>
        <w:t xml:space="preserve"> Some hatched blastocysts would release aneuploidy cells into media, how to exclude these cells? </w:t>
      </w:r>
    </w:p>
    <w:p w14:paraId="72A7F1DE" w14:textId="6D857DEB" w:rsidR="004A4276" w:rsidRPr="00A37D0A" w:rsidRDefault="004A4276" w:rsidP="00A37D0A">
      <w:pPr>
        <w:adjustRightInd w:val="0"/>
        <w:snapToGrid w:val="0"/>
        <w:spacing w:line="400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A37D0A">
        <w:rPr>
          <w:rFonts w:ascii="Times New Roman" w:hAnsi="Times New Roman" w:cs="Times New Roman"/>
          <w:kern w:val="0"/>
          <w:sz w:val="24"/>
          <w:szCs w:val="24"/>
        </w:rPr>
        <w:t xml:space="preserve">Response: </w:t>
      </w:r>
      <w:r w:rsidR="00F876AD" w:rsidRPr="00A37D0A">
        <w:rPr>
          <w:rFonts w:ascii="Times New Roman" w:hAnsi="Times New Roman" w:cs="Times New Roman"/>
          <w:color w:val="000000"/>
          <w:sz w:val="24"/>
          <w:szCs w:val="24"/>
        </w:rPr>
        <w:t xml:space="preserve">Actually, </w:t>
      </w:r>
      <w:r w:rsidRPr="00A37D0A">
        <w:rPr>
          <w:rFonts w:ascii="Times New Roman" w:hAnsi="Times New Roman" w:cs="Times New Roman"/>
          <w:color w:val="000000"/>
          <w:sz w:val="24"/>
          <w:szCs w:val="24"/>
        </w:rPr>
        <w:t xml:space="preserve">we are not sure </w:t>
      </w:r>
      <w:r w:rsidR="003820D8" w:rsidRPr="00A37D0A">
        <w:rPr>
          <w:rFonts w:ascii="Times New Roman" w:hAnsi="Times New Roman" w:cs="Times New Roman"/>
          <w:color w:val="000000"/>
          <w:sz w:val="24"/>
          <w:szCs w:val="24"/>
        </w:rPr>
        <w:t>whether</w:t>
      </w:r>
      <w:r w:rsidRPr="00A37D0A">
        <w:rPr>
          <w:rFonts w:ascii="Times New Roman" w:hAnsi="Times New Roman" w:cs="Times New Roman"/>
          <w:color w:val="000000"/>
          <w:sz w:val="24"/>
          <w:szCs w:val="24"/>
        </w:rPr>
        <w:t xml:space="preserve"> these cell</w:t>
      </w:r>
      <w:r w:rsidR="000700DF" w:rsidRPr="00A37D0A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A37D0A">
        <w:rPr>
          <w:rFonts w:ascii="Times New Roman" w:hAnsi="Times New Roman" w:cs="Times New Roman"/>
          <w:color w:val="000000"/>
          <w:sz w:val="24"/>
          <w:szCs w:val="24"/>
        </w:rPr>
        <w:t xml:space="preserve"> are aneuploid cells</w:t>
      </w:r>
      <w:r w:rsidR="003820D8" w:rsidRPr="00A37D0A">
        <w:rPr>
          <w:rFonts w:ascii="Times New Roman" w:hAnsi="Times New Roman" w:cs="Times New Roman"/>
          <w:color w:val="000000"/>
          <w:sz w:val="24"/>
          <w:szCs w:val="24"/>
        </w:rPr>
        <w:t xml:space="preserve"> or not</w:t>
      </w:r>
      <w:r w:rsidRPr="00A37D0A">
        <w:rPr>
          <w:rFonts w:ascii="Times New Roman" w:hAnsi="Times New Roman" w:cs="Times New Roman"/>
          <w:color w:val="000000"/>
          <w:sz w:val="24"/>
          <w:szCs w:val="24"/>
        </w:rPr>
        <w:t xml:space="preserve"> and have no way to exclude aneuploid cells. Right now, w</w:t>
      </w:r>
      <w:r w:rsidR="003820D8" w:rsidRPr="00A37D0A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A37D0A">
        <w:rPr>
          <w:rFonts w:ascii="Times New Roman" w:hAnsi="Times New Roman" w:cs="Times New Roman"/>
          <w:color w:val="000000"/>
          <w:sz w:val="24"/>
          <w:szCs w:val="24"/>
        </w:rPr>
        <w:t xml:space="preserve"> can calculate the mosaic rate of the gDNA at spent culture media and assess whether there are aneuploid cells released into the culture media.</w:t>
      </w:r>
      <w:r w:rsidR="00C16AD7" w:rsidRPr="00A37D0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7D0A">
        <w:rPr>
          <w:rFonts w:ascii="Times New Roman" w:hAnsi="Times New Roman" w:cs="Times New Roman"/>
          <w:color w:val="000000"/>
          <w:sz w:val="24"/>
          <w:szCs w:val="24"/>
        </w:rPr>
        <w:t>In the operation procedure, we always centrifuge the collection medium before add</w:t>
      </w:r>
      <w:r w:rsidR="000700DF" w:rsidRPr="00A37D0A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A37D0A">
        <w:rPr>
          <w:rFonts w:ascii="Times New Roman" w:hAnsi="Times New Roman" w:cs="Times New Roman"/>
          <w:color w:val="000000"/>
          <w:sz w:val="24"/>
          <w:szCs w:val="24"/>
        </w:rPr>
        <w:t xml:space="preserve"> into the lysis buffer to avoid the interference of </w:t>
      </w:r>
      <w:r w:rsidRPr="00A37D0A">
        <w:rPr>
          <w:rFonts w:ascii="Times New Roman" w:hAnsi="Times New Roman" w:cs="Times New Roman"/>
          <w:sz w:val="24"/>
          <w:szCs w:val="24"/>
        </w:rPr>
        <w:t>aneuploidy cells.</w:t>
      </w:r>
      <w:r w:rsidRPr="00A37D0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FF6BCCC" w14:textId="77777777" w:rsidR="004A4276" w:rsidRPr="00A37D0A" w:rsidRDefault="004A4276" w:rsidP="00A37D0A">
      <w:pPr>
        <w:adjustRightInd w:val="0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 w14:paraId="27B5AE5C" w14:textId="77777777" w:rsidR="00737F57" w:rsidRPr="00A37D0A" w:rsidRDefault="004A4276" w:rsidP="00A37D0A">
      <w:pPr>
        <w:adjustRightInd w:val="0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A37D0A">
        <w:rPr>
          <w:rFonts w:ascii="Times New Roman" w:hAnsi="Times New Roman" w:cs="Times New Roman"/>
          <w:kern w:val="0"/>
          <w:sz w:val="24"/>
          <w:szCs w:val="24"/>
        </w:rPr>
        <w:t xml:space="preserve">Comment </w:t>
      </w:r>
      <w:r w:rsidRPr="00A37D0A">
        <w:rPr>
          <w:rFonts w:ascii="Times New Roman" w:hAnsi="Times New Roman" w:cs="Times New Roman"/>
          <w:sz w:val="24"/>
          <w:szCs w:val="24"/>
        </w:rPr>
        <w:t>5 and 6:</w:t>
      </w:r>
      <w:r w:rsidR="00737F57" w:rsidRPr="00A37D0A">
        <w:rPr>
          <w:rFonts w:ascii="Times New Roman" w:hAnsi="Times New Roman" w:cs="Times New Roman"/>
          <w:sz w:val="24"/>
          <w:szCs w:val="24"/>
        </w:rPr>
        <w:t>"allcumulus-corona" should be "all cumulus-corona".</w:t>
      </w:r>
      <w:r w:rsidRPr="00A37D0A">
        <w:rPr>
          <w:rFonts w:ascii="Times New Roman" w:hAnsi="Times New Roman" w:cs="Times New Roman"/>
          <w:sz w:val="24"/>
          <w:szCs w:val="24"/>
        </w:rPr>
        <w:t xml:space="preserve"> </w:t>
      </w:r>
      <w:r w:rsidR="00737F57" w:rsidRPr="00A37D0A">
        <w:rPr>
          <w:rFonts w:ascii="Times New Roman" w:hAnsi="Times New Roman" w:cs="Times New Roman"/>
          <w:sz w:val="24"/>
          <w:szCs w:val="24"/>
        </w:rPr>
        <w:t>(line 385)</w:t>
      </w:r>
      <w:r w:rsidRPr="00A37D0A">
        <w:rPr>
          <w:rFonts w:ascii="Times New Roman" w:hAnsi="Times New Roman" w:cs="Times New Roman"/>
          <w:sz w:val="24"/>
          <w:szCs w:val="24"/>
        </w:rPr>
        <w:t xml:space="preserve">, </w:t>
      </w:r>
      <w:r w:rsidR="00737F57" w:rsidRPr="00A37D0A">
        <w:rPr>
          <w:rFonts w:ascii="Times New Roman" w:hAnsi="Times New Roman" w:cs="Times New Roman"/>
          <w:sz w:val="24"/>
          <w:szCs w:val="24"/>
        </w:rPr>
        <w:t>Company "Axcygen" should be "Axygen". (Table of Materials/Equipment)</w:t>
      </w:r>
    </w:p>
    <w:p w14:paraId="7FEEC780" w14:textId="77777777" w:rsidR="00737F57" w:rsidRPr="00A37D0A" w:rsidRDefault="004A4276" w:rsidP="00A37D0A">
      <w:pPr>
        <w:adjustRightInd w:val="0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A37D0A">
        <w:rPr>
          <w:rFonts w:ascii="Times New Roman" w:hAnsi="Times New Roman" w:cs="Times New Roman"/>
          <w:sz w:val="24"/>
          <w:szCs w:val="24"/>
        </w:rPr>
        <w:t>Response</w:t>
      </w:r>
      <w:r w:rsidR="00F01D5D" w:rsidRPr="00A37D0A">
        <w:rPr>
          <w:rFonts w:ascii="Times New Roman" w:hAnsi="Times New Roman" w:cs="Times New Roman"/>
          <w:sz w:val="24"/>
          <w:szCs w:val="24"/>
        </w:rPr>
        <w:t xml:space="preserve">: Thanks for your patient review. We have corrected the spell error in the text. </w:t>
      </w:r>
    </w:p>
    <w:p w14:paraId="06686FAA" w14:textId="77777777" w:rsidR="00F01D5D" w:rsidRPr="00A37D0A" w:rsidRDefault="00F01D5D" w:rsidP="00A37D0A">
      <w:pPr>
        <w:adjustRightInd w:val="0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 w14:paraId="6F909177" w14:textId="77777777" w:rsidR="00F01D5D" w:rsidRPr="00A37D0A" w:rsidRDefault="00F01D5D" w:rsidP="00A37D0A">
      <w:pPr>
        <w:adjustRightInd w:val="0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A37D0A">
        <w:rPr>
          <w:rFonts w:ascii="Times New Roman" w:hAnsi="Times New Roman" w:cs="Times New Roman"/>
          <w:sz w:val="24"/>
          <w:szCs w:val="24"/>
        </w:rPr>
        <w:t>Responds to the reviewer’s comments: Reviewer #2: </w:t>
      </w:r>
    </w:p>
    <w:p w14:paraId="182971BA" w14:textId="77777777" w:rsidR="00F01D5D" w:rsidRPr="00A37D0A" w:rsidRDefault="00F01D5D" w:rsidP="00A37D0A">
      <w:pPr>
        <w:adjustRightInd w:val="0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A37D0A">
        <w:rPr>
          <w:rFonts w:ascii="Times New Roman" w:hAnsi="Times New Roman" w:cs="Times New Roman"/>
          <w:kern w:val="0"/>
          <w:sz w:val="24"/>
          <w:szCs w:val="24"/>
        </w:rPr>
        <w:t xml:space="preserve">Comment </w:t>
      </w:r>
      <w:r w:rsidRPr="00A37D0A">
        <w:rPr>
          <w:rFonts w:ascii="Times New Roman" w:hAnsi="Times New Roman" w:cs="Times New Roman"/>
          <w:sz w:val="24"/>
          <w:szCs w:val="24"/>
        </w:rPr>
        <w:t>1: If the authors simply explain criteria or a threshold between the results of figure A-E (abnormal) and F (normal) quantitatively based on the data, it would be helpful for readers.</w:t>
      </w:r>
    </w:p>
    <w:p w14:paraId="08FCAAD7" w14:textId="0CC89A8B" w:rsidR="00F01D5D" w:rsidRPr="00A37D0A" w:rsidRDefault="00F01D5D" w:rsidP="00A37D0A">
      <w:pPr>
        <w:adjustRightInd w:val="0"/>
        <w:snapToGrid w:val="0"/>
        <w:spacing w:line="400" w:lineRule="exact"/>
        <w:rPr>
          <w:rFonts w:ascii="Times New Roman" w:hAnsi="Times New Roman" w:cs="Times New Roman"/>
          <w:kern w:val="0"/>
          <w:sz w:val="24"/>
          <w:szCs w:val="24"/>
        </w:rPr>
      </w:pPr>
      <w:r w:rsidRPr="00A37D0A">
        <w:rPr>
          <w:rFonts w:ascii="Times New Roman" w:hAnsi="Times New Roman" w:cs="Times New Roman"/>
          <w:sz w:val="24"/>
          <w:szCs w:val="24"/>
        </w:rPr>
        <w:t>Response: Thanks for your suggestion. We have explained the</w:t>
      </w:r>
      <w:r w:rsidRPr="00A37D0A">
        <w:rPr>
          <w:rFonts w:ascii="Times New Roman" w:hAnsi="Times New Roman" w:cs="Times New Roman"/>
          <w:kern w:val="0"/>
          <w:sz w:val="24"/>
          <w:szCs w:val="24"/>
        </w:rPr>
        <w:t xml:space="preserve"> karyotype of all the 6 NICS results in result</w:t>
      </w:r>
      <w:r w:rsidR="003B1923" w:rsidRPr="00A37D0A">
        <w:rPr>
          <w:rFonts w:ascii="Times New Roman" w:hAnsi="Times New Roman" w:cs="Times New Roman"/>
          <w:kern w:val="0"/>
          <w:sz w:val="24"/>
          <w:szCs w:val="24"/>
        </w:rPr>
        <w:t xml:space="preserve"> section</w:t>
      </w:r>
      <w:r w:rsidRPr="00A37D0A">
        <w:rPr>
          <w:rFonts w:ascii="Times New Roman" w:hAnsi="Times New Roman" w:cs="Times New Roman"/>
          <w:kern w:val="0"/>
          <w:sz w:val="24"/>
          <w:szCs w:val="24"/>
        </w:rPr>
        <w:t xml:space="preserve"> and figure legends. Such as </w:t>
      </w:r>
      <w:r w:rsidRPr="00A37D0A">
        <w:rPr>
          <w:rFonts w:ascii="Times New Roman" w:eastAsia="MicrosoftYaHei" w:hAnsi="Times New Roman" w:cs="Times New Roman"/>
          <w:kern w:val="0"/>
          <w:sz w:val="24"/>
          <w:szCs w:val="24"/>
        </w:rPr>
        <w:t>46,</w:t>
      </w:r>
      <w:ins w:id="4" w:author="yk" w:date="2017-04-14T13:30:00Z">
        <w:r w:rsidR="004E2652" w:rsidRPr="00A37D0A">
          <w:rPr>
            <w:rFonts w:ascii="Times New Roman" w:eastAsia="MicrosoftYaHei" w:hAnsi="Times New Roman" w:cs="Times New Roman"/>
            <w:kern w:val="0"/>
            <w:sz w:val="24"/>
            <w:szCs w:val="24"/>
          </w:rPr>
          <w:t xml:space="preserve"> </w:t>
        </w:r>
      </w:ins>
      <w:r w:rsidRPr="00A37D0A">
        <w:rPr>
          <w:rFonts w:ascii="Times New Roman" w:eastAsia="MicrosoftYaHei" w:hAnsi="Times New Roman" w:cs="Times New Roman"/>
          <w:kern w:val="0"/>
          <w:sz w:val="24"/>
          <w:szCs w:val="24"/>
        </w:rPr>
        <w:t>XN,</w:t>
      </w:r>
      <w:ins w:id="5" w:author="yk" w:date="2017-04-14T13:30:00Z">
        <w:r w:rsidR="004E2652" w:rsidRPr="00A37D0A">
          <w:rPr>
            <w:rFonts w:ascii="Times New Roman" w:eastAsia="MicrosoftYaHei" w:hAnsi="Times New Roman" w:cs="Times New Roman"/>
            <w:kern w:val="0"/>
            <w:sz w:val="24"/>
            <w:szCs w:val="24"/>
          </w:rPr>
          <w:t xml:space="preserve"> </w:t>
        </w:r>
      </w:ins>
      <w:r w:rsidRPr="00A37D0A">
        <w:rPr>
          <w:rFonts w:ascii="Times New Roman" w:eastAsia="MicrosoftYaHei" w:hAnsi="Times New Roman" w:cs="Times New Roman"/>
          <w:kern w:val="0"/>
          <w:sz w:val="24"/>
          <w:szCs w:val="24"/>
        </w:rPr>
        <w:t>+1p</w:t>
      </w:r>
      <w:ins w:id="6" w:author="yk" w:date="2017-04-14T13:30:00Z">
        <w:r w:rsidR="004E2652" w:rsidRPr="00A37D0A">
          <w:rPr>
            <w:rFonts w:ascii="Times New Roman" w:eastAsia="MicrosoftYaHei" w:hAnsi="Times New Roman" w:cs="Times New Roman"/>
            <w:kern w:val="0"/>
            <w:sz w:val="24"/>
            <w:szCs w:val="24"/>
          </w:rPr>
          <w:t xml:space="preserve"> </w:t>
        </w:r>
      </w:ins>
      <w:r w:rsidRPr="00A37D0A">
        <w:rPr>
          <w:rFonts w:ascii="Times New Roman" w:eastAsia="MicrosoftYaHei" w:hAnsi="Times New Roman" w:cs="Times New Roman"/>
          <w:kern w:val="0"/>
          <w:sz w:val="24"/>
          <w:szCs w:val="24"/>
        </w:rPr>
        <w:t>(pter→p21.2,×3),</w:t>
      </w:r>
      <w:ins w:id="7" w:author="yk" w:date="2017-04-14T13:30:00Z">
        <w:r w:rsidR="004E2652" w:rsidRPr="00A37D0A">
          <w:rPr>
            <w:rFonts w:ascii="Times New Roman" w:eastAsia="MicrosoftYaHei" w:hAnsi="Times New Roman" w:cs="Times New Roman"/>
            <w:kern w:val="0"/>
            <w:sz w:val="24"/>
            <w:szCs w:val="24"/>
          </w:rPr>
          <w:t xml:space="preserve"> </w:t>
        </w:r>
      </w:ins>
      <w:r w:rsidRPr="00A37D0A">
        <w:rPr>
          <w:rFonts w:ascii="Times New Roman" w:eastAsia="MicrosoftYaHei" w:hAnsi="Times New Roman" w:cs="Times New Roman"/>
          <w:kern w:val="0"/>
          <w:sz w:val="24"/>
          <w:szCs w:val="24"/>
        </w:rPr>
        <w:t>-18</w:t>
      </w:r>
      <w:ins w:id="8" w:author="yk" w:date="2017-04-14T13:30:00Z">
        <w:r w:rsidR="004E2652" w:rsidRPr="00A37D0A">
          <w:rPr>
            <w:rFonts w:ascii="Times New Roman" w:eastAsia="MicrosoftYaHei" w:hAnsi="Times New Roman" w:cs="Times New Roman"/>
            <w:kern w:val="0"/>
            <w:sz w:val="24"/>
            <w:szCs w:val="24"/>
          </w:rPr>
          <w:t xml:space="preserve"> </w:t>
        </w:r>
      </w:ins>
      <w:r w:rsidRPr="00A37D0A">
        <w:rPr>
          <w:rFonts w:ascii="Times New Roman" w:eastAsia="MicrosoftYaHei" w:hAnsi="Times New Roman" w:cs="Times New Roman"/>
          <w:kern w:val="0"/>
          <w:sz w:val="24"/>
          <w:szCs w:val="24"/>
        </w:rPr>
        <w:t xml:space="preserve">(q21.32→qter,×1) </w:t>
      </w:r>
      <w:bookmarkStart w:id="9" w:name="_Hlk479940054"/>
      <w:r w:rsidRPr="00A37D0A">
        <w:rPr>
          <w:rFonts w:ascii="Times New Roman" w:hAnsi="Times New Roman" w:cs="Times New Roman"/>
          <w:kern w:val="0"/>
          <w:sz w:val="24"/>
          <w:szCs w:val="24"/>
        </w:rPr>
        <w:t>is</w:t>
      </w:r>
      <w:r w:rsidR="004E2652" w:rsidRPr="00A37D0A">
        <w:rPr>
          <w:rFonts w:ascii="Times New Roman" w:hAnsi="Times New Roman" w:cs="Times New Roman"/>
          <w:kern w:val="0"/>
          <w:sz w:val="24"/>
          <w:szCs w:val="24"/>
        </w:rPr>
        <w:t xml:space="preserve"> long arm of</w:t>
      </w:r>
      <w:r w:rsidRPr="00A37D0A">
        <w:rPr>
          <w:rFonts w:ascii="Times New Roman" w:hAnsi="Times New Roman" w:cs="Times New Roman"/>
          <w:kern w:val="0"/>
          <w:sz w:val="24"/>
          <w:szCs w:val="24"/>
        </w:rPr>
        <w:t xml:space="preserve"> chromosome 18</w:t>
      </w:r>
      <w:r w:rsidR="004E2652" w:rsidRPr="00A37D0A">
        <w:rPr>
          <w:rFonts w:ascii="Times New Roman" w:hAnsi="Times New Roman" w:cs="Times New Roman"/>
          <w:kern w:val="0"/>
          <w:sz w:val="24"/>
          <w:szCs w:val="24"/>
        </w:rPr>
        <w:t xml:space="preserve"> q</w:t>
      </w:r>
      <w:r w:rsidR="004E2652" w:rsidRPr="00A37D0A">
        <w:rPr>
          <w:rFonts w:ascii="Times New Roman" w:eastAsia="MicrosoftYaHei" w:hAnsi="Times New Roman" w:cs="Times New Roman"/>
          <w:kern w:val="0"/>
          <w:sz w:val="24"/>
          <w:szCs w:val="24"/>
        </w:rPr>
        <w:t>21.32→qter region</w:t>
      </w:r>
      <w:r w:rsidRPr="00A37D0A">
        <w:rPr>
          <w:rFonts w:ascii="Times New Roman" w:hAnsi="Times New Roman" w:cs="Times New Roman"/>
          <w:kern w:val="0"/>
          <w:sz w:val="24"/>
          <w:szCs w:val="24"/>
        </w:rPr>
        <w:t xml:space="preserve"> deletion and</w:t>
      </w:r>
      <w:r w:rsidR="004E2652" w:rsidRPr="00A37D0A">
        <w:rPr>
          <w:rFonts w:ascii="Times New Roman" w:hAnsi="Times New Roman" w:cs="Times New Roman"/>
          <w:kern w:val="0"/>
          <w:sz w:val="24"/>
          <w:szCs w:val="24"/>
        </w:rPr>
        <w:t xml:space="preserve"> short arm of chromosome</w:t>
      </w:r>
      <w:r w:rsidRPr="00A37D0A">
        <w:rPr>
          <w:rFonts w:ascii="Times New Roman" w:hAnsi="Times New Roman" w:cs="Times New Roman"/>
          <w:kern w:val="0"/>
          <w:sz w:val="24"/>
          <w:szCs w:val="24"/>
        </w:rPr>
        <w:t xml:space="preserve"> 1 </w:t>
      </w:r>
      <w:r w:rsidR="004E2652" w:rsidRPr="00A37D0A">
        <w:rPr>
          <w:rFonts w:ascii="Times New Roman" w:eastAsia="MicrosoftYaHei" w:hAnsi="Times New Roman" w:cs="Times New Roman"/>
          <w:kern w:val="0"/>
          <w:sz w:val="24"/>
          <w:szCs w:val="24"/>
        </w:rPr>
        <w:t xml:space="preserve">pter→p21.2 region </w:t>
      </w:r>
      <w:r w:rsidRPr="00A37D0A">
        <w:rPr>
          <w:rFonts w:ascii="Times New Roman" w:hAnsi="Times New Roman" w:cs="Times New Roman"/>
          <w:kern w:val="0"/>
          <w:sz w:val="24"/>
          <w:szCs w:val="24"/>
        </w:rPr>
        <w:t>duplication caused by the parents’ balanced translocation</w:t>
      </w:r>
      <w:r w:rsidR="002113DD" w:rsidRPr="00A37D0A">
        <w:rPr>
          <w:rFonts w:ascii="Times New Roman" w:hAnsi="Times New Roman" w:cs="Times New Roman"/>
          <w:kern w:val="0"/>
          <w:sz w:val="24"/>
          <w:szCs w:val="24"/>
        </w:rPr>
        <w:t>.</w:t>
      </w:r>
    </w:p>
    <w:bookmarkEnd w:id="9"/>
    <w:p w14:paraId="6032AB68" w14:textId="77777777" w:rsidR="00F01D5D" w:rsidRPr="00A37D0A" w:rsidRDefault="00F01D5D" w:rsidP="00A37D0A">
      <w:pPr>
        <w:adjustRightInd w:val="0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 w14:paraId="12E6A28E" w14:textId="77777777" w:rsidR="00F01D5D" w:rsidRPr="00A37D0A" w:rsidRDefault="002113DD" w:rsidP="00A37D0A">
      <w:pPr>
        <w:adjustRightInd w:val="0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A37D0A">
        <w:rPr>
          <w:rFonts w:ascii="Times New Roman" w:hAnsi="Times New Roman" w:cs="Times New Roman"/>
          <w:kern w:val="0"/>
          <w:sz w:val="24"/>
          <w:szCs w:val="24"/>
        </w:rPr>
        <w:t xml:space="preserve">Comment </w:t>
      </w:r>
      <w:r w:rsidRPr="00A37D0A">
        <w:rPr>
          <w:rFonts w:ascii="Times New Roman" w:hAnsi="Times New Roman" w:cs="Times New Roman"/>
          <w:sz w:val="24"/>
          <w:szCs w:val="24"/>
        </w:rPr>
        <w:t xml:space="preserve">2: </w:t>
      </w:r>
      <w:r w:rsidR="00F01D5D" w:rsidRPr="00A37D0A">
        <w:rPr>
          <w:rFonts w:ascii="Times New Roman" w:hAnsi="Times New Roman" w:cs="Times New Roman"/>
          <w:sz w:val="24"/>
          <w:szCs w:val="24"/>
        </w:rPr>
        <w:t>The meaning of PGS should be explained in the main text though it is in the keywords.</w:t>
      </w:r>
    </w:p>
    <w:p w14:paraId="34F6D909" w14:textId="712BE3C6" w:rsidR="002113DD" w:rsidRPr="00A37D0A" w:rsidRDefault="002113DD" w:rsidP="00A37D0A">
      <w:pPr>
        <w:adjustRightInd w:val="0"/>
        <w:snapToGrid w:val="0"/>
        <w:spacing w:line="400" w:lineRule="exact"/>
        <w:rPr>
          <w:rFonts w:ascii="Times New Roman" w:hAnsi="Times New Roman" w:cs="Times New Roman"/>
          <w:bCs/>
          <w:noProof/>
          <w:sz w:val="24"/>
          <w:szCs w:val="24"/>
        </w:rPr>
      </w:pPr>
      <w:r w:rsidRPr="00A37D0A">
        <w:rPr>
          <w:rFonts w:ascii="Times New Roman" w:hAnsi="Times New Roman" w:cs="Times New Roman"/>
          <w:sz w:val="24"/>
          <w:szCs w:val="24"/>
        </w:rPr>
        <w:t>Response: We add the meaning of PGS in introduction section in line 7</w:t>
      </w:r>
      <w:r w:rsidR="00F876AD" w:rsidRPr="00A37D0A">
        <w:rPr>
          <w:rFonts w:ascii="Times New Roman" w:hAnsi="Times New Roman" w:cs="Times New Roman"/>
          <w:sz w:val="24"/>
          <w:szCs w:val="24"/>
        </w:rPr>
        <w:t>8</w:t>
      </w:r>
      <w:r w:rsidRPr="00A37D0A">
        <w:rPr>
          <w:rFonts w:ascii="Times New Roman" w:hAnsi="Times New Roman" w:cs="Times New Roman"/>
          <w:sz w:val="24"/>
          <w:szCs w:val="24"/>
        </w:rPr>
        <w:t xml:space="preserve"> according </w:t>
      </w:r>
      <w:r w:rsidR="00F876AD" w:rsidRPr="00A37D0A">
        <w:rPr>
          <w:rFonts w:ascii="Times New Roman" w:hAnsi="Times New Roman" w:cs="Times New Roman"/>
          <w:sz w:val="24"/>
          <w:szCs w:val="24"/>
        </w:rPr>
        <w:t>some</w:t>
      </w:r>
      <w:r w:rsidRPr="00A37D0A">
        <w:rPr>
          <w:rFonts w:ascii="Times New Roman" w:hAnsi="Times New Roman" w:cs="Times New Roman"/>
          <w:sz w:val="24"/>
          <w:szCs w:val="24"/>
        </w:rPr>
        <w:t xml:space="preserve"> reference</w:t>
      </w:r>
      <w:r w:rsidR="00F876AD" w:rsidRPr="00A37D0A">
        <w:rPr>
          <w:rFonts w:ascii="Times New Roman" w:hAnsi="Times New Roman" w:cs="Times New Roman"/>
          <w:sz w:val="24"/>
          <w:szCs w:val="24"/>
        </w:rPr>
        <w:t xml:space="preserve">s. Such as </w:t>
      </w:r>
      <w:r w:rsidRPr="00A37D0A">
        <w:rPr>
          <w:rFonts w:ascii="Times New Roman" w:hAnsi="Times New Roman" w:cs="Times New Roman"/>
          <w:sz w:val="24"/>
          <w:szCs w:val="24"/>
        </w:rPr>
        <w:t>“</w:t>
      </w:r>
      <w:r w:rsidRPr="00A37D0A">
        <w:rPr>
          <w:rFonts w:ascii="Times New Roman" w:hAnsi="Times New Roman" w:cs="Times New Roman"/>
          <w:bCs/>
          <w:noProof/>
          <w:sz w:val="24"/>
          <w:szCs w:val="24"/>
        </w:rPr>
        <w:t>Preimplantation genetic screening (PGS) with comparative genomic hybridization (CGH) following day 3 single cell blastomere biopsy markedly improves IVF outcomes while lowering multiple pregnancies and miscarriages”</w:t>
      </w:r>
    </w:p>
    <w:p w14:paraId="7CF0F1A0" w14:textId="77777777" w:rsidR="002113DD" w:rsidRPr="00A37D0A" w:rsidRDefault="002113DD" w:rsidP="00A37D0A">
      <w:pPr>
        <w:adjustRightInd w:val="0"/>
        <w:snapToGrid w:val="0"/>
        <w:spacing w:line="400" w:lineRule="exact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427292A4" w14:textId="05F0F2AD" w:rsidR="00F01D5D" w:rsidRPr="00A37D0A" w:rsidRDefault="002113DD" w:rsidP="00A37D0A">
      <w:pPr>
        <w:adjustRightInd w:val="0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A37D0A">
        <w:rPr>
          <w:rFonts w:ascii="Times New Roman" w:hAnsi="Times New Roman" w:cs="Times New Roman"/>
          <w:kern w:val="0"/>
          <w:sz w:val="24"/>
          <w:szCs w:val="24"/>
        </w:rPr>
        <w:t xml:space="preserve">Comment </w:t>
      </w:r>
      <w:r w:rsidRPr="00A37D0A">
        <w:rPr>
          <w:rFonts w:ascii="Times New Roman" w:hAnsi="Times New Roman" w:cs="Times New Roman"/>
          <w:sz w:val="24"/>
          <w:szCs w:val="24"/>
        </w:rPr>
        <w:t xml:space="preserve">3,4,5: </w:t>
      </w:r>
      <w:r w:rsidR="00F01D5D" w:rsidRPr="00A37D0A">
        <w:rPr>
          <w:rFonts w:ascii="Times New Roman" w:hAnsi="Times New Roman" w:cs="Times New Roman"/>
          <w:sz w:val="24"/>
          <w:szCs w:val="24"/>
        </w:rPr>
        <w:t>The figure legend d</w:t>
      </w:r>
      <w:r w:rsidRPr="00A37D0A">
        <w:rPr>
          <w:rFonts w:ascii="Times New Roman" w:hAnsi="Times New Roman" w:cs="Times New Roman"/>
          <w:sz w:val="24"/>
          <w:szCs w:val="24"/>
        </w:rPr>
        <w:t>oes not have enough information, the meaning of gray dots (not read and blue) should be explained, the meaning of each figure title (e.g,</w:t>
      </w:r>
      <w:r w:rsidR="009D7AB2" w:rsidRPr="00A37D0A">
        <w:rPr>
          <w:rFonts w:ascii="Times New Roman" w:hAnsi="Times New Roman" w:cs="Times New Roman"/>
          <w:sz w:val="24"/>
          <w:szCs w:val="24"/>
        </w:rPr>
        <w:t xml:space="preserve"> </w:t>
      </w:r>
      <w:r w:rsidRPr="00A37D0A">
        <w:rPr>
          <w:rFonts w:ascii="Times New Roman" w:hAnsi="Times New Roman" w:cs="Times New Roman"/>
          <w:sz w:val="24"/>
          <w:szCs w:val="24"/>
        </w:rPr>
        <w:t>45,XN,-18(×1)) should be explained.</w:t>
      </w:r>
    </w:p>
    <w:p w14:paraId="40707FCF" w14:textId="654F33AF" w:rsidR="002113DD" w:rsidRPr="00A37D0A" w:rsidRDefault="002113DD" w:rsidP="00A37D0A">
      <w:pPr>
        <w:adjustRightInd w:val="0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A37D0A">
        <w:rPr>
          <w:rFonts w:ascii="Times New Roman" w:hAnsi="Times New Roman" w:cs="Times New Roman"/>
          <w:sz w:val="24"/>
          <w:szCs w:val="24"/>
        </w:rPr>
        <w:t xml:space="preserve">Response: The previous figure legend indeed can’t explain the figure clearly, we have </w:t>
      </w:r>
      <w:r w:rsidR="00F87E6B" w:rsidRPr="00A37D0A">
        <w:rPr>
          <w:rFonts w:ascii="Times New Roman" w:hAnsi="Times New Roman" w:cs="Times New Roman"/>
          <w:sz w:val="24"/>
          <w:szCs w:val="24"/>
        </w:rPr>
        <w:t>fully clarified</w:t>
      </w:r>
      <w:r w:rsidRPr="00A37D0A">
        <w:rPr>
          <w:rFonts w:ascii="Times New Roman" w:hAnsi="Times New Roman" w:cs="Times New Roman"/>
          <w:sz w:val="24"/>
          <w:szCs w:val="24"/>
        </w:rPr>
        <w:t xml:space="preserve"> the karyotype of every NICS result in result</w:t>
      </w:r>
      <w:r w:rsidR="001D7A3C" w:rsidRPr="00A37D0A">
        <w:rPr>
          <w:rFonts w:ascii="Times New Roman" w:hAnsi="Times New Roman" w:cs="Times New Roman"/>
          <w:sz w:val="24"/>
          <w:szCs w:val="24"/>
        </w:rPr>
        <w:t xml:space="preserve"> section</w:t>
      </w:r>
      <w:r w:rsidRPr="00A37D0A">
        <w:rPr>
          <w:rFonts w:ascii="Times New Roman" w:hAnsi="Times New Roman" w:cs="Times New Roman"/>
          <w:sz w:val="24"/>
          <w:szCs w:val="24"/>
        </w:rPr>
        <w:t xml:space="preserve">. The gray dots </w:t>
      </w:r>
      <w:r w:rsidR="00F87E6B" w:rsidRPr="00A37D0A">
        <w:rPr>
          <w:rFonts w:ascii="Times New Roman" w:hAnsi="Times New Roman" w:cs="Times New Roman"/>
          <w:sz w:val="24"/>
          <w:szCs w:val="24"/>
        </w:rPr>
        <w:t xml:space="preserve">are </w:t>
      </w:r>
      <w:r w:rsidR="00F87E6B" w:rsidRPr="00A37D0A">
        <w:rPr>
          <w:rFonts w:ascii="Times New Roman" w:hAnsi="Times New Roman" w:cs="Times New Roman"/>
          <w:sz w:val="24"/>
          <w:szCs w:val="24"/>
        </w:rPr>
        <w:lastRenderedPageBreak/>
        <w:t xml:space="preserve">the ruler scale of copy number response each bin window. </w:t>
      </w:r>
    </w:p>
    <w:p w14:paraId="2A7EAE32" w14:textId="77777777" w:rsidR="001D7A3C" w:rsidRPr="00A37D0A" w:rsidRDefault="001D7A3C" w:rsidP="00A37D0A">
      <w:pPr>
        <w:adjustRightInd w:val="0"/>
        <w:snapToGrid w:val="0"/>
        <w:spacing w:line="400" w:lineRule="exact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1FA45C96" w14:textId="2048E66C" w:rsidR="00C16AD7" w:rsidRPr="00A37D0A" w:rsidRDefault="00483003" w:rsidP="00A37D0A">
      <w:pPr>
        <w:adjustRightInd w:val="0"/>
        <w:snapToGrid w:val="0"/>
        <w:spacing w:line="40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A37D0A">
        <w:rPr>
          <w:rFonts w:ascii="Times New Roman" w:hAnsi="Times New Roman" w:cs="Times New Roman"/>
          <w:sz w:val="24"/>
          <w:szCs w:val="24"/>
        </w:rPr>
        <w:t>We appreciate for Editors</w:t>
      </w:r>
      <w:r w:rsidR="000700DF" w:rsidRPr="00A37D0A">
        <w:rPr>
          <w:rFonts w:ascii="Times New Roman" w:hAnsi="Times New Roman" w:cs="Times New Roman"/>
          <w:sz w:val="24"/>
          <w:szCs w:val="24"/>
        </w:rPr>
        <w:t xml:space="preserve"> </w:t>
      </w:r>
      <w:r w:rsidR="003B1923" w:rsidRPr="00A37D0A">
        <w:rPr>
          <w:rFonts w:ascii="Times New Roman" w:hAnsi="Times New Roman" w:cs="Times New Roman"/>
          <w:sz w:val="24"/>
          <w:szCs w:val="24"/>
        </w:rPr>
        <w:t xml:space="preserve">and </w:t>
      </w:r>
      <w:r w:rsidRPr="00A37D0A">
        <w:rPr>
          <w:rFonts w:ascii="Times New Roman" w:hAnsi="Times New Roman" w:cs="Times New Roman"/>
          <w:sz w:val="24"/>
          <w:szCs w:val="24"/>
        </w:rPr>
        <w:t>Reviewers</w:t>
      </w:r>
      <w:r w:rsidR="003B1923" w:rsidRPr="00A37D0A">
        <w:rPr>
          <w:rFonts w:ascii="Times New Roman" w:hAnsi="Times New Roman" w:cs="Times New Roman"/>
          <w:sz w:val="24"/>
          <w:szCs w:val="24"/>
        </w:rPr>
        <w:t>’</w:t>
      </w:r>
      <w:r w:rsidR="000700DF" w:rsidRPr="00A37D0A">
        <w:rPr>
          <w:rFonts w:ascii="Times New Roman" w:hAnsi="Times New Roman" w:cs="Times New Roman"/>
          <w:sz w:val="24"/>
          <w:szCs w:val="24"/>
        </w:rPr>
        <w:t xml:space="preserve"> </w:t>
      </w:r>
      <w:r w:rsidR="009D7AB2" w:rsidRPr="00A37D0A">
        <w:rPr>
          <w:rFonts w:ascii="Times New Roman" w:hAnsi="Times New Roman" w:cs="Times New Roman"/>
          <w:sz w:val="24"/>
          <w:szCs w:val="24"/>
        </w:rPr>
        <w:t xml:space="preserve">warm work earnestly, </w:t>
      </w:r>
      <w:r w:rsidR="000700DF" w:rsidRPr="00A37D0A">
        <w:rPr>
          <w:rFonts w:ascii="Times New Roman" w:hAnsi="Times New Roman" w:cs="Times New Roman"/>
          <w:sz w:val="24"/>
          <w:szCs w:val="24"/>
        </w:rPr>
        <w:t xml:space="preserve">and hope that the correction will meet with approval. </w:t>
      </w:r>
    </w:p>
    <w:p w14:paraId="7F80B2FE" w14:textId="386F1672" w:rsidR="00483003" w:rsidRPr="00A37D0A" w:rsidRDefault="00483003" w:rsidP="00A37D0A">
      <w:pPr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A37D0A">
        <w:rPr>
          <w:rFonts w:ascii="Times New Roman" w:hAnsi="Times New Roman" w:cs="Times New Roman"/>
          <w:sz w:val="24"/>
          <w:szCs w:val="24"/>
        </w:rPr>
        <w:t>Once again, thank you very much fo</w:t>
      </w:r>
      <w:r w:rsidR="00A37D0A">
        <w:rPr>
          <w:rFonts w:ascii="Times New Roman" w:hAnsi="Times New Roman" w:cs="Times New Roman"/>
          <w:sz w:val="24"/>
          <w:szCs w:val="24"/>
        </w:rPr>
        <w:t>r your comments and suggestions</w:t>
      </w:r>
      <w:r w:rsidR="00A37D0A">
        <w:rPr>
          <w:rFonts w:ascii="Times New Roman" w:hAnsi="Times New Roman" w:cs="Times New Roman" w:hint="eastAsia"/>
          <w:sz w:val="24"/>
          <w:szCs w:val="24"/>
        </w:rPr>
        <w:t>.</w:t>
      </w:r>
    </w:p>
    <w:p w14:paraId="075FA593" w14:textId="77777777" w:rsidR="00483003" w:rsidRPr="00A37D0A" w:rsidRDefault="00483003" w:rsidP="00C16AD7">
      <w:pPr>
        <w:snapToGrid w:val="0"/>
      </w:pPr>
    </w:p>
    <w:p w14:paraId="7B5FB012" w14:textId="77777777" w:rsidR="00483003" w:rsidRDefault="00483003" w:rsidP="00C16AD7">
      <w:pPr>
        <w:snapToGrid w:val="0"/>
      </w:pPr>
    </w:p>
    <w:p w14:paraId="20F2A12C" w14:textId="77777777" w:rsidR="00483003" w:rsidRDefault="00483003" w:rsidP="00C16AD7">
      <w:pPr>
        <w:snapToGrid w:val="0"/>
      </w:pPr>
    </w:p>
    <w:p w14:paraId="6C7DAA17" w14:textId="77777777" w:rsidR="00483003" w:rsidRDefault="00483003" w:rsidP="00C16AD7">
      <w:pPr>
        <w:snapToGrid w:val="0"/>
      </w:pPr>
    </w:p>
    <w:p w14:paraId="2BF318D6" w14:textId="77777777" w:rsidR="00483003" w:rsidRDefault="00483003" w:rsidP="00C16AD7">
      <w:pPr>
        <w:snapToGrid w:val="0"/>
      </w:pPr>
    </w:p>
    <w:p w14:paraId="280C938C" w14:textId="77777777" w:rsidR="00483003" w:rsidRDefault="00483003" w:rsidP="00C16AD7">
      <w:pPr>
        <w:snapToGrid w:val="0"/>
      </w:pPr>
    </w:p>
    <w:p w14:paraId="0585387B" w14:textId="77777777" w:rsidR="00483003" w:rsidRDefault="00483003" w:rsidP="00C16AD7">
      <w:pPr>
        <w:snapToGrid w:val="0"/>
      </w:pPr>
    </w:p>
    <w:p w14:paraId="62D47942" w14:textId="77777777" w:rsidR="00483003" w:rsidRDefault="00483003" w:rsidP="00C16AD7">
      <w:pPr>
        <w:snapToGrid w:val="0"/>
      </w:pPr>
      <w:r>
        <w:rPr>
          <w:rFonts w:hint="eastAsia"/>
        </w:rPr>
        <w:t> </w:t>
      </w:r>
    </w:p>
    <w:p w14:paraId="0C3CCA1F" w14:textId="77777777" w:rsidR="00483003" w:rsidRDefault="00483003" w:rsidP="00C16AD7">
      <w:pPr>
        <w:snapToGrid w:val="0"/>
      </w:pPr>
      <w:r>
        <w:rPr>
          <w:rFonts w:hint="eastAsia"/>
        </w:rPr>
        <w:t> </w:t>
      </w:r>
    </w:p>
    <w:p w14:paraId="1322C561" w14:textId="77777777" w:rsidR="00483003" w:rsidRDefault="00483003" w:rsidP="00C16AD7">
      <w:pPr>
        <w:snapToGrid w:val="0"/>
      </w:pPr>
    </w:p>
    <w:p w14:paraId="37FAE3F8" w14:textId="77777777" w:rsidR="00483003" w:rsidRDefault="00483003" w:rsidP="00C16AD7">
      <w:pPr>
        <w:snapToGrid w:val="0"/>
      </w:pPr>
    </w:p>
    <w:sectPr w:rsidR="004830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2672DA" w14:textId="77777777" w:rsidR="002D5466" w:rsidRDefault="002D5466" w:rsidP="00483003">
      <w:r>
        <w:separator/>
      </w:r>
    </w:p>
  </w:endnote>
  <w:endnote w:type="continuationSeparator" w:id="0">
    <w:p w14:paraId="3389CB22" w14:textId="77777777" w:rsidR="002D5466" w:rsidRDefault="002D5466" w:rsidP="00483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YaHei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C84C21" w14:textId="77777777" w:rsidR="002D5466" w:rsidRDefault="002D5466" w:rsidP="00483003">
      <w:r>
        <w:separator/>
      </w:r>
    </w:p>
  </w:footnote>
  <w:footnote w:type="continuationSeparator" w:id="0">
    <w:p w14:paraId="08B874A5" w14:textId="77777777" w:rsidR="002D5466" w:rsidRDefault="002D5466" w:rsidP="00483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A65A5"/>
    <w:multiLevelType w:val="hybridMultilevel"/>
    <w:tmpl w:val="75B8965E"/>
    <w:lvl w:ilvl="0" w:tplc="3C32DE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yk">
    <w15:presenceInfo w15:providerId="None" w15:userId="y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442"/>
    <w:rsid w:val="00027E0D"/>
    <w:rsid w:val="000700DF"/>
    <w:rsid w:val="000A435E"/>
    <w:rsid w:val="000A687D"/>
    <w:rsid w:val="000D37E3"/>
    <w:rsid w:val="000D6A27"/>
    <w:rsid w:val="0013657B"/>
    <w:rsid w:val="00141F5F"/>
    <w:rsid w:val="001D5F71"/>
    <w:rsid w:val="001D7A3C"/>
    <w:rsid w:val="001D7F22"/>
    <w:rsid w:val="002113DD"/>
    <w:rsid w:val="00227F16"/>
    <w:rsid w:val="002B2360"/>
    <w:rsid w:val="002D5466"/>
    <w:rsid w:val="002D70A6"/>
    <w:rsid w:val="00316ACB"/>
    <w:rsid w:val="00336217"/>
    <w:rsid w:val="003763EE"/>
    <w:rsid w:val="003820D8"/>
    <w:rsid w:val="003963F1"/>
    <w:rsid w:val="003A2E7D"/>
    <w:rsid w:val="003A3CB5"/>
    <w:rsid w:val="003B1923"/>
    <w:rsid w:val="00411A53"/>
    <w:rsid w:val="004717A8"/>
    <w:rsid w:val="00483003"/>
    <w:rsid w:val="004A2AC5"/>
    <w:rsid w:val="004A4276"/>
    <w:rsid w:val="004C5C96"/>
    <w:rsid w:val="004E2652"/>
    <w:rsid w:val="00516177"/>
    <w:rsid w:val="00541F5F"/>
    <w:rsid w:val="00574701"/>
    <w:rsid w:val="005A4817"/>
    <w:rsid w:val="005E0EAF"/>
    <w:rsid w:val="005E75A4"/>
    <w:rsid w:val="00600038"/>
    <w:rsid w:val="00692096"/>
    <w:rsid w:val="006B6A84"/>
    <w:rsid w:val="006F4A17"/>
    <w:rsid w:val="0072046B"/>
    <w:rsid w:val="00737F57"/>
    <w:rsid w:val="0074358D"/>
    <w:rsid w:val="007C113F"/>
    <w:rsid w:val="007E5004"/>
    <w:rsid w:val="00853442"/>
    <w:rsid w:val="00893C1A"/>
    <w:rsid w:val="008B6A68"/>
    <w:rsid w:val="008D596D"/>
    <w:rsid w:val="00927B40"/>
    <w:rsid w:val="009D7AB2"/>
    <w:rsid w:val="00A36680"/>
    <w:rsid w:val="00A37D0A"/>
    <w:rsid w:val="00A934BD"/>
    <w:rsid w:val="00AD10E4"/>
    <w:rsid w:val="00B37AEF"/>
    <w:rsid w:val="00BC1C38"/>
    <w:rsid w:val="00BD0A45"/>
    <w:rsid w:val="00BD7EA3"/>
    <w:rsid w:val="00C018BA"/>
    <w:rsid w:val="00C16AD7"/>
    <w:rsid w:val="00C71962"/>
    <w:rsid w:val="00CE46F6"/>
    <w:rsid w:val="00D535A7"/>
    <w:rsid w:val="00D83ACB"/>
    <w:rsid w:val="00D923C5"/>
    <w:rsid w:val="00DA2FEC"/>
    <w:rsid w:val="00DD0E68"/>
    <w:rsid w:val="00E37609"/>
    <w:rsid w:val="00E409AE"/>
    <w:rsid w:val="00E63F7F"/>
    <w:rsid w:val="00E81EFD"/>
    <w:rsid w:val="00E85E85"/>
    <w:rsid w:val="00F01D5D"/>
    <w:rsid w:val="00F707A2"/>
    <w:rsid w:val="00F876AD"/>
    <w:rsid w:val="00F8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F7A135"/>
  <w15:chartTrackingRefBased/>
  <w15:docId w15:val="{CBD43582-805C-4B9E-BD23-0EF2B05B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2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30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8300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830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83003"/>
    <w:rPr>
      <w:sz w:val="18"/>
      <w:szCs w:val="18"/>
    </w:rPr>
  </w:style>
  <w:style w:type="paragraph" w:styleId="a7">
    <w:name w:val="List Paragraph"/>
    <w:basedOn w:val="a"/>
    <w:uiPriority w:val="34"/>
    <w:qFormat/>
    <w:rsid w:val="00C16AD7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3820D8"/>
    <w:rPr>
      <w:rFonts w:ascii="Helvetica" w:hAnsi="Helvetica"/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3820D8"/>
    <w:rPr>
      <w:rFonts w:ascii="Helvetica" w:hAnsi="Helvetica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8B6A68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8B6A68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8B6A68"/>
  </w:style>
  <w:style w:type="paragraph" w:styleId="ad">
    <w:name w:val="annotation subject"/>
    <w:basedOn w:val="ab"/>
    <w:next w:val="ab"/>
    <w:link w:val="ae"/>
    <w:uiPriority w:val="99"/>
    <w:semiHidden/>
    <w:unhideWhenUsed/>
    <w:rsid w:val="008B6A68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8B6A68"/>
    <w:rPr>
      <w:b/>
      <w:bCs/>
    </w:rPr>
  </w:style>
  <w:style w:type="paragraph" w:styleId="af">
    <w:name w:val="Revision"/>
    <w:hidden/>
    <w:uiPriority w:val="99"/>
    <w:semiHidden/>
    <w:rsid w:val="003B1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4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968</Words>
  <Characters>5524</Characters>
  <Application>Microsoft Office Word</Application>
  <DocSecurity>0</DocSecurity>
  <Lines>46</Lines>
  <Paragraphs>12</Paragraphs>
  <ScaleCrop>false</ScaleCrop>
  <Company/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yk</dc:creator>
  <cp:keywords/>
  <dc:description/>
  <cp:lastModifiedBy>yk</cp:lastModifiedBy>
  <cp:revision>22</cp:revision>
  <dcterms:created xsi:type="dcterms:W3CDTF">2017-04-13T08:39:00Z</dcterms:created>
  <dcterms:modified xsi:type="dcterms:W3CDTF">2017-04-18T02:42:00Z</dcterms:modified>
</cp:coreProperties>
</file>